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A405E2" w14:textId="77777777" w:rsidR="005D39EE" w:rsidRDefault="004D39C7" w:rsidP="003A17A6">
      <w:pPr>
        <w:widowControl w:val="0"/>
        <w:autoSpaceDE w:val="0"/>
        <w:autoSpaceDN w:val="0"/>
        <w:adjustRightInd w:val="0"/>
        <w:spacing w:after="0"/>
        <w:jc w:val="center"/>
        <w:rPr>
          <w:b/>
        </w:rPr>
      </w:pPr>
      <w:bookmarkStart w:id="0" w:name="_GoBack"/>
      <w:bookmarkEnd w:id="0"/>
      <w:ins w:id="1" w:author="Alexandra" w:date="2017-02-13T09:24:00Z">
        <w:r>
          <w:rPr>
            <w:b/>
          </w:rPr>
          <w:t xml:space="preserve"> </w:t>
        </w:r>
      </w:ins>
      <w:r w:rsidR="006016BB" w:rsidRPr="003A17A6">
        <w:rPr>
          <w:b/>
        </w:rPr>
        <w:t>Stream # -</w:t>
      </w:r>
    </w:p>
    <w:p w14:paraId="79829E11" w14:textId="77777777" w:rsidR="005D39EE" w:rsidRPr="003A17A6" w:rsidRDefault="005F20D2" w:rsidP="003A17A6">
      <w:pPr>
        <w:widowControl w:val="0"/>
        <w:autoSpaceDE w:val="0"/>
        <w:autoSpaceDN w:val="0"/>
        <w:adjustRightInd w:val="0"/>
        <w:spacing w:after="0"/>
        <w:jc w:val="center"/>
        <w:rPr>
          <w:b/>
        </w:rPr>
      </w:pPr>
      <w:r>
        <w:rPr>
          <w:b/>
        </w:rPr>
        <w:t>The w</w:t>
      </w:r>
      <w:r w:rsidR="006016BB" w:rsidRPr="003A17A6">
        <w:rPr>
          <w:b/>
        </w:rPr>
        <w:t>ork-life interface for workers with diverse and intersecting identities</w:t>
      </w:r>
    </w:p>
    <w:p w14:paraId="22F6F2C1" w14:textId="77777777" w:rsidR="00BB330A" w:rsidRDefault="00BB330A" w:rsidP="005600BF">
      <w:pPr>
        <w:widowControl w:val="0"/>
        <w:autoSpaceDE w:val="0"/>
        <w:autoSpaceDN w:val="0"/>
        <w:adjustRightInd w:val="0"/>
        <w:spacing w:after="0"/>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52"/>
        <w:gridCol w:w="4148"/>
      </w:tblGrid>
      <w:tr w:rsidR="002A4D64" w14:paraId="4F8B4EC9" w14:textId="77777777">
        <w:trPr>
          <w:jc w:val="center"/>
        </w:trPr>
        <w:tc>
          <w:tcPr>
            <w:tcW w:w="4258" w:type="dxa"/>
            <w:shd w:val="clear" w:color="auto" w:fill="auto"/>
          </w:tcPr>
          <w:p w14:paraId="76CBA443" w14:textId="77777777" w:rsidR="002A4D64" w:rsidRDefault="000E4EF9" w:rsidP="002A4D64">
            <w:pPr>
              <w:widowControl w:val="0"/>
              <w:autoSpaceDE w:val="0"/>
              <w:autoSpaceDN w:val="0"/>
              <w:adjustRightInd w:val="0"/>
              <w:jc w:val="center"/>
            </w:pPr>
            <w:r>
              <w:t xml:space="preserve">T. </w:t>
            </w:r>
            <w:r w:rsidR="002A4D64">
              <w:t>Alexandra Beauregard</w:t>
            </w:r>
          </w:p>
          <w:p w14:paraId="7D69897C" w14:textId="77777777" w:rsidR="002A4D64" w:rsidRDefault="002A4D64" w:rsidP="002A4D64">
            <w:pPr>
              <w:widowControl w:val="0"/>
              <w:autoSpaceDE w:val="0"/>
              <w:autoSpaceDN w:val="0"/>
              <w:adjustRightInd w:val="0"/>
              <w:jc w:val="center"/>
            </w:pPr>
            <w:r>
              <w:t>Middlesex University</w:t>
            </w:r>
          </w:p>
          <w:p w14:paraId="54CC50A8" w14:textId="77777777" w:rsidR="002A4D64" w:rsidRDefault="002A4D64" w:rsidP="002A4D64">
            <w:pPr>
              <w:widowControl w:val="0"/>
              <w:autoSpaceDE w:val="0"/>
              <w:autoSpaceDN w:val="0"/>
              <w:adjustRightInd w:val="0"/>
            </w:pPr>
          </w:p>
        </w:tc>
        <w:tc>
          <w:tcPr>
            <w:tcW w:w="4258" w:type="dxa"/>
            <w:shd w:val="clear" w:color="auto" w:fill="auto"/>
          </w:tcPr>
          <w:p w14:paraId="3D3F2B8D" w14:textId="77777777" w:rsidR="002A4D64" w:rsidRDefault="002A4D64" w:rsidP="002A4D64">
            <w:pPr>
              <w:widowControl w:val="0"/>
              <w:autoSpaceDE w:val="0"/>
              <w:autoSpaceDN w:val="0"/>
              <w:adjustRightInd w:val="0"/>
              <w:jc w:val="center"/>
            </w:pPr>
            <w:r>
              <w:t>Eddy Ng</w:t>
            </w:r>
          </w:p>
          <w:p w14:paraId="3B7696FD" w14:textId="77777777" w:rsidR="002A4D64" w:rsidRDefault="002A4D64" w:rsidP="002A4D64">
            <w:pPr>
              <w:widowControl w:val="0"/>
              <w:autoSpaceDE w:val="0"/>
              <w:autoSpaceDN w:val="0"/>
              <w:adjustRightInd w:val="0"/>
              <w:jc w:val="center"/>
            </w:pPr>
            <w:r>
              <w:t>Dalhousie University</w:t>
            </w:r>
          </w:p>
        </w:tc>
      </w:tr>
    </w:tbl>
    <w:p w14:paraId="2E5A5DEC" w14:textId="77777777" w:rsidR="005600BF" w:rsidRDefault="00CD5900" w:rsidP="005600BF">
      <w:pPr>
        <w:widowControl w:val="0"/>
        <w:autoSpaceDE w:val="0"/>
        <w:autoSpaceDN w:val="0"/>
        <w:adjustRightInd w:val="0"/>
        <w:spacing w:after="0"/>
      </w:pPr>
      <w:r>
        <w:t>Research on the interface between paid work and personal life is frequently criticized for its restricted sample base, with most of the literature focusing on the experiences of white</w:t>
      </w:r>
      <w:r w:rsidR="003B6804">
        <w:t>, heterosexual</w:t>
      </w:r>
      <w:r>
        <w:t xml:space="preserve"> </w:t>
      </w:r>
      <w:r w:rsidR="00691A2F">
        <w:t>mothers of young children, who are engaged in white collar work and</w:t>
      </w:r>
      <w:r>
        <w:t xml:space="preserve"> living in nuclear family households in Western societies </w:t>
      </w:r>
      <w:r w:rsidR="00691A2F">
        <w:rPr>
          <w:rFonts w:cs="TimesNewRomanPS"/>
          <w:szCs w:val="20"/>
          <w:lang w:val="en-US"/>
        </w:rPr>
        <w:t>(</w:t>
      </w:r>
      <w:r w:rsidR="00691A2F" w:rsidRPr="00160671">
        <w:rPr>
          <w:rFonts w:eastAsia="Cambria" w:cs="Times"/>
          <w:szCs w:val="26"/>
          <w:lang w:val="en-US"/>
        </w:rPr>
        <w:t>Ö</w:t>
      </w:r>
      <w:proofErr w:type="spellStart"/>
      <w:r w:rsidR="00691A2F" w:rsidRPr="00160671">
        <w:rPr>
          <w:rFonts w:eastAsia="Cambria" w:cs="Times New Roman"/>
          <w:szCs w:val="22"/>
        </w:rPr>
        <w:t>zbilgin</w:t>
      </w:r>
      <w:proofErr w:type="spellEnd"/>
      <w:r w:rsidR="00390E08">
        <w:rPr>
          <w:rFonts w:eastAsia="Cambria" w:cs="Times New Roman"/>
          <w:szCs w:val="22"/>
        </w:rPr>
        <w:t xml:space="preserve">, Beauregard, Bell, &amp; </w:t>
      </w:r>
      <w:proofErr w:type="spellStart"/>
      <w:r w:rsidR="00390E08">
        <w:rPr>
          <w:rFonts w:eastAsia="Cambria" w:cs="Times New Roman"/>
          <w:szCs w:val="22"/>
        </w:rPr>
        <w:t>Tatli</w:t>
      </w:r>
      <w:proofErr w:type="spellEnd"/>
      <w:r w:rsidR="00691A2F">
        <w:rPr>
          <w:rFonts w:eastAsia="Cambria" w:cs="Times New Roman"/>
          <w:szCs w:val="22"/>
        </w:rPr>
        <w:t xml:space="preserve">, 2011). </w:t>
      </w:r>
      <w:r w:rsidR="009424F9">
        <w:rPr>
          <w:rFonts w:cs="TimesNewRomanPS"/>
          <w:szCs w:val="20"/>
          <w:lang w:val="en-US"/>
        </w:rPr>
        <w:t xml:space="preserve">While </w:t>
      </w:r>
      <w:r w:rsidR="003831D6" w:rsidRPr="0045132A">
        <w:rPr>
          <w:rFonts w:cs="TimesNewRomanPS"/>
          <w:szCs w:val="20"/>
          <w:lang w:val="en-US"/>
        </w:rPr>
        <w:t>organizational assumptions about</w:t>
      </w:r>
      <w:r w:rsidR="003831D6">
        <w:rPr>
          <w:rFonts w:cs="TimesNewRomanPS"/>
          <w:szCs w:val="20"/>
          <w:lang w:val="en-US"/>
        </w:rPr>
        <w:t xml:space="preserve"> </w:t>
      </w:r>
      <w:r w:rsidR="003831D6" w:rsidRPr="0045132A">
        <w:rPr>
          <w:rFonts w:cs="TimesNewRomanPS"/>
          <w:szCs w:val="20"/>
          <w:lang w:val="en-US"/>
        </w:rPr>
        <w:t xml:space="preserve">the ‘ideal worker’ </w:t>
      </w:r>
      <w:r w:rsidR="009424F9">
        <w:rPr>
          <w:rFonts w:cs="TimesNewRomanPS"/>
          <w:szCs w:val="20"/>
          <w:lang w:val="en-US"/>
        </w:rPr>
        <w:t xml:space="preserve">persist in </w:t>
      </w:r>
      <w:r w:rsidR="003831D6" w:rsidRPr="0045132A">
        <w:rPr>
          <w:rFonts w:cs="TimesNewRomanPS"/>
          <w:szCs w:val="20"/>
          <w:lang w:val="en-US"/>
        </w:rPr>
        <w:t>form</w:t>
      </w:r>
      <w:r w:rsidR="009424F9">
        <w:rPr>
          <w:rFonts w:cs="TimesNewRomanPS"/>
          <w:szCs w:val="20"/>
          <w:lang w:val="en-US"/>
        </w:rPr>
        <w:t>ing</w:t>
      </w:r>
      <w:r w:rsidR="003831D6" w:rsidRPr="0045132A">
        <w:rPr>
          <w:rFonts w:cs="TimesNewRomanPS"/>
          <w:szCs w:val="20"/>
          <w:lang w:val="en-US"/>
        </w:rPr>
        <w:t xml:space="preserve"> the basis for the</w:t>
      </w:r>
      <w:r w:rsidR="003831D6">
        <w:rPr>
          <w:rFonts w:cs="TimesNewRomanPS"/>
          <w:szCs w:val="20"/>
          <w:lang w:val="en-US"/>
        </w:rPr>
        <w:t xml:space="preserve"> </w:t>
      </w:r>
      <w:r w:rsidR="003831D6" w:rsidRPr="0045132A">
        <w:rPr>
          <w:rFonts w:cs="TimesNewRomanPS"/>
          <w:szCs w:val="20"/>
          <w:lang w:val="en-US"/>
        </w:rPr>
        <w:t>majority of working practices across the developed</w:t>
      </w:r>
      <w:r w:rsidR="003831D6">
        <w:rPr>
          <w:rFonts w:cs="TimesNewRomanPS"/>
          <w:szCs w:val="20"/>
          <w:lang w:val="en-US"/>
        </w:rPr>
        <w:t xml:space="preserve"> </w:t>
      </w:r>
      <w:r w:rsidR="003831D6" w:rsidRPr="0045132A">
        <w:rPr>
          <w:rFonts w:cs="TimesNewRomanPS"/>
          <w:szCs w:val="20"/>
          <w:lang w:val="en-US"/>
        </w:rPr>
        <w:t xml:space="preserve">world (Lewis </w:t>
      </w:r>
      <w:r w:rsidR="000D4B62">
        <w:rPr>
          <w:rFonts w:cs="TimesNewRomanPS"/>
          <w:szCs w:val="20"/>
          <w:lang w:val="en-US"/>
        </w:rPr>
        <w:t>&amp;</w:t>
      </w:r>
      <w:r w:rsidR="003831D6" w:rsidRPr="0045132A">
        <w:rPr>
          <w:rFonts w:cs="TimesNewRomanPS"/>
          <w:szCs w:val="20"/>
          <w:lang w:val="en-US"/>
        </w:rPr>
        <w:t xml:space="preserve"> Cooper</w:t>
      </w:r>
      <w:r w:rsidR="000D4B62">
        <w:rPr>
          <w:rFonts w:cs="TimesNewRomanPS"/>
          <w:szCs w:val="20"/>
          <w:lang w:val="en-US"/>
        </w:rPr>
        <w:t>,</w:t>
      </w:r>
      <w:r w:rsidR="003831D6" w:rsidRPr="0045132A">
        <w:rPr>
          <w:rFonts w:cs="TimesNewRomanPS"/>
          <w:szCs w:val="20"/>
          <w:lang w:val="en-US"/>
        </w:rPr>
        <w:t xml:space="preserve"> 2005), </w:t>
      </w:r>
      <w:r w:rsidR="009424F9">
        <w:rPr>
          <w:rFonts w:cs="TimesNewRomanPS"/>
          <w:szCs w:val="20"/>
          <w:lang w:val="en-US"/>
        </w:rPr>
        <w:t>this</w:t>
      </w:r>
      <w:r w:rsidR="003831D6" w:rsidRPr="0045132A">
        <w:rPr>
          <w:rFonts w:cs="TimesNewRomanPS"/>
          <w:szCs w:val="20"/>
          <w:lang w:val="en-US"/>
        </w:rPr>
        <w:t xml:space="preserve"> ‘ideal work–life</w:t>
      </w:r>
      <w:r w:rsidR="003831D6">
        <w:rPr>
          <w:rFonts w:cs="TimesNewRomanPS"/>
          <w:szCs w:val="20"/>
          <w:lang w:val="en-US"/>
        </w:rPr>
        <w:t xml:space="preserve"> </w:t>
      </w:r>
      <w:r w:rsidR="003831D6" w:rsidRPr="0045132A">
        <w:rPr>
          <w:rFonts w:cs="TimesNewRomanPS"/>
          <w:szCs w:val="20"/>
          <w:lang w:val="en-US"/>
        </w:rPr>
        <w:t xml:space="preserve">balancer’ </w:t>
      </w:r>
      <w:r w:rsidR="009424F9">
        <w:rPr>
          <w:rFonts w:cs="TimesNewRomanPS"/>
          <w:szCs w:val="20"/>
          <w:lang w:val="en-US"/>
        </w:rPr>
        <w:t xml:space="preserve">characterized by extant research </w:t>
      </w:r>
      <w:r w:rsidR="003831D6" w:rsidRPr="0045132A">
        <w:rPr>
          <w:rFonts w:cs="TimesNewRomanPS"/>
          <w:szCs w:val="20"/>
          <w:lang w:val="en-US"/>
        </w:rPr>
        <w:t>inform</w:t>
      </w:r>
      <w:r w:rsidR="009424F9">
        <w:rPr>
          <w:rFonts w:cs="TimesNewRomanPS"/>
          <w:szCs w:val="20"/>
          <w:lang w:val="en-US"/>
        </w:rPr>
        <w:t>s</w:t>
      </w:r>
      <w:r w:rsidR="003831D6" w:rsidRPr="0045132A">
        <w:rPr>
          <w:rFonts w:cs="TimesNewRomanPS"/>
          <w:szCs w:val="20"/>
          <w:lang w:val="en-US"/>
        </w:rPr>
        <w:t xml:space="preserve"> the way in which work–life issues</w:t>
      </w:r>
      <w:r w:rsidR="003831D6">
        <w:rPr>
          <w:rFonts w:cs="TimesNewRomanPS"/>
          <w:szCs w:val="20"/>
          <w:lang w:val="en-US"/>
        </w:rPr>
        <w:t xml:space="preserve"> </w:t>
      </w:r>
      <w:r w:rsidR="003831D6" w:rsidRPr="0045132A">
        <w:rPr>
          <w:rFonts w:cs="TimesNewRomanPS"/>
          <w:szCs w:val="20"/>
          <w:lang w:val="en-US"/>
        </w:rPr>
        <w:t>are framed and studied.</w:t>
      </w:r>
      <w:r w:rsidR="003831D6">
        <w:rPr>
          <w:rFonts w:cs="TimesNewRomanPS"/>
          <w:szCs w:val="20"/>
          <w:lang w:val="en-US"/>
        </w:rPr>
        <w:t xml:space="preserve"> </w:t>
      </w:r>
      <w:r w:rsidR="000D4B62">
        <w:rPr>
          <w:rFonts w:ascii="AdvTR" w:hAnsi="AdvTR"/>
        </w:rPr>
        <w:t>W</w:t>
      </w:r>
      <w:r w:rsidR="00CF5651">
        <w:rPr>
          <w:rFonts w:ascii="AdvTR" w:hAnsi="AdvTR"/>
        </w:rPr>
        <w:t xml:space="preserve">ork and family issues are </w:t>
      </w:r>
      <w:r w:rsidR="00461359">
        <w:rPr>
          <w:rFonts w:ascii="AdvTR" w:hAnsi="AdvTR"/>
        </w:rPr>
        <w:t xml:space="preserve">also closely </w:t>
      </w:r>
      <w:r w:rsidR="00CF5651">
        <w:rPr>
          <w:rFonts w:ascii="AdvTR" w:hAnsi="AdvTR"/>
        </w:rPr>
        <w:t xml:space="preserve">linked to </w:t>
      </w:r>
      <w:r w:rsidR="00461359">
        <w:rPr>
          <w:rFonts w:ascii="AdvTR" w:hAnsi="AdvTR"/>
        </w:rPr>
        <w:t xml:space="preserve">different </w:t>
      </w:r>
      <w:r w:rsidR="00CF5651">
        <w:rPr>
          <w:rFonts w:ascii="AdvTR" w:hAnsi="AdvTR"/>
        </w:rPr>
        <w:t xml:space="preserve">cultural norms and values </w:t>
      </w:r>
      <w:r w:rsidR="00461359">
        <w:rPr>
          <w:rFonts w:ascii="AdvTR" w:hAnsi="AdvTR"/>
        </w:rPr>
        <w:t xml:space="preserve">which are different from dominant groups in the West </w:t>
      </w:r>
      <w:r w:rsidR="00CF5651">
        <w:rPr>
          <w:rFonts w:ascii="AdvTR" w:hAnsi="AdvTR"/>
        </w:rPr>
        <w:t>(</w:t>
      </w:r>
      <w:proofErr w:type="spellStart"/>
      <w:r w:rsidR="00CF5651">
        <w:rPr>
          <w:rFonts w:ascii="AdvTR" w:hAnsi="AdvTR"/>
        </w:rPr>
        <w:t>Mortazavi</w:t>
      </w:r>
      <w:proofErr w:type="spellEnd"/>
      <w:r w:rsidR="00CF5651">
        <w:rPr>
          <w:rFonts w:ascii="AdvTR" w:hAnsi="AdvTR"/>
        </w:rPr>
        <w:t xml:space="preserve">, </w:t>
      </w:r>
      <w:proofErr w:type="spellStart"/>
      <w:r w:rsidR="00CF5651">
        <w:rPr>
          <w:rFonts w:ascii="AdvTR" w:hAnsi="AdvTR"/>
        </w:rPr>
        <w:t>Pedhiwala</w:t>
      </w:r>
      <w:proofErr w:type="spellEnd"/>
      <w:r w:rsidR="00CF5651">
        <w:rPr>
          <w:rFonts w:ascii="AdvTR" w:hAnsi="AdvTR"/>
        </w:rPr>
        <w:t xml:space="preserve">, </w:t>
      </w:r>
      <w:proofErr w:type="spellStart"/>
      <w:r w:rsidR="00CF5651">
        <w:rPr>
          <w:rFonts w:ascii="AdvTR" w:hAnsi="AdvTR"/>
        </w:rPr>
        <w:t>Shafiro</w:t>
      </w:r>
      <w:proofErr w:type="spellEnd"/>
      <w:r w:rsidR="00CF5651">
        <w:rPr>
          <w:rFonts w:ascii="AdvTR" w:hAnsi="AdvTR"/>
        </w:rPr>
        <w:t>, &amp; Hammer, 2009)</w:t>
      </w:r>
      <w:r w:rsidR="000D4B62">
        <w:rPr>
          <w:rFonts w:ascii="AdvTR" w:hAnsi="AdvTR"/>
        </w:rPr>
        <w:t>.</w:t>
      </w:r>
      <w:r w:rsidR="00CF5651">
        <w:rPr>
          <w:rFonts w:ascii="AdvTR" w:hAnsi="AdvTR"/>
        </w:rPr>
        <w:t xml:space="preserve"> </w:t>
      </w:r>
      <w:r w:rsidR="000D4B62">
        <w:rPr>
          <w:rFonts w:ascii="AdvTR" w:hAnsi="AdvTR"/>
        </w:rPr>
        <w:t>T</w:t>
      </w:r>
      <w:r w:rsidR="00CF5651" w:rsidRPr="00F35375">
        <w:t xml:space="preserve">he research methods </w:t>
      </w:r>
      <w:r w:rsidR="000D4B62">
        <w:t xml:space="preserve">usually </w:t>
      </w:r>
      <w:r w:rsidR="00CF5651" w:rsidRPr="00F35375">
        <w:t xml:space="preserve">employed in this field </w:t>
      </w:r>
      <w:r w:rsidR="000D4B62">
        <w:t xml:space="preserve">therefore </w:t>
      </w:r>
      <w:r w:rsidR="00CF5651" w:rsidRPr="00F35375">
        <w:t xml:space="preserve">contribute very little to our understanding of work-life issues among diverse </w:t>
      </w:r>
      <w:r w:rsidR="000D4B62">
        <w:t>employee</w:t>
      </w:r>
      <w:r w:rsidR="00CF5651" w:rsidRPr="00F35375">
        <w:t xml:space="preserve"> groups</w:t>
      </w:r>
      <w:r w:rsidR="00CF5651">
        <w:t>, including immigrant populations,</w:t>
      </w:r>
      <w:r w:rsidR="00CF5651" w:rsidRPr="00F35375">
        <w:t xml:space="preserve"> </w:t>
      </w:r>
      <w:r w:rsidR="000D4B62">
        <w:t xml:space="preserve">ethnic </w:t>
      </w:r>
      <w:r w:rsidR="001A0600">
        <w:t xml:space="preserve">and religious </w:t>
      </w:r>
      <w:r w:rsidR="000D4B62">
        <w:t>minorities,</w:t>
      </w:r>
      <w:r w:rsidR="001A0600">
        <w:t xml:space="preserve"> </w:t>
      </w:r>
      <w:r w:rsidR="003C5287">
        <w:t xml:space="preserve">workers with disabilities, </w:t>
      </w:r>
      <w:r w:rsidR="001A0600">
        <w:t xml:space="preserve">and individuals with </w:t>
      </w:r>
      <w:r w:rsidR="001A0600" w:rsidRPr="00F35375">
        <w:t>non-traditional family structures</w:t>
      </w:r>
      <w:r w:rsidR="00780421">
        <w:t>, such as members of the LGBT community</w:t>
      </w:r>
      <w:r w:rsidR="001A0600">
        <w:t xml:space="preserve">. </w:t>
      </w:r>
    </w:p>
    <w:p w14:paraId="5BD1E599" w14:textId="77777777" w:rsidR="005600BF" w:rsidRDefault="005600BF" w:rsidP="005600BF">
      <w:pPr>
        <w:widowControl w:val="0"/>
        <w:autoSpaceDE w:val="0"/>
        <w:autoSpaceDN w:val="0"/>
        <w:adjustRightInd w:val="0"/>
        <w:spacing w:after="0"/>
      </w:pPr>
    </w:p>
    <w:p w14:paraId="1E6207A2" w14:textId="77777777" w:rsidR="00524FE9" w:rsidRDefault="00BB210D" w:rsidP="005600BF">
      <w:pPr>
        <w:widowControl w:val="0"/>
        <w:autoSpaceDE w:val="0"/>
        <w:autoSpaceDN w:val="0"/>
        <w:adjustRightInd w:val="0"/>
        <w:spacing w:after="0"/>
        <w:rPr>
          <w:rFonts w:eastAsia="Times New Roman"/>
          <w:bCs/>
          <w:lang w:eastAsia="en-GB"/>
        </w:rPr>
      </w:pPr>
      <w:r w:rsidRPr="00B4677F">
        <w:rPr>
          <w:rFonts w:eastAsia="Times New Roman"/>
          <w:bCs/>
          <w:lang w:eastAsia="en-GB"/>
        </w:rPr>
        <w:t xml:space="preserve">In </w:t>
      </w:r>
      <w:proofErr w:type="spellStart"/>
      <w:r w:rsidRPr="00B4677F">
        <w:rPr>
          <w:rFonts w:eastAsia="Times New Roman"/>
          <w:bCs/>
          <w:lang w:eastAsia="en-GB"/>
        </w:rPr>
        <w:t>Voydanoff’s</w:t>
      </w:r>
      <w:proofErr w:type="spellEnd"/>
      <w:r w:rsidRPr="00B4677F">
        <w:rPr>
          <w:rFonts w:eastAsia="Times New Roman"/>
          <w:bCs/>
          <w:lang w:eastAsia="en-GB"/>
        </w:rPr>
        <w:t xml:space="preserve"> (2002) conceptual model of the work-</w:t>
      </w:r>
      <w:r w:rsidR="00A85C96">
        <w:rPr>
          <w:rFonts w:eastAsia="Times New Roman"/>
          <w:bCs/>
          <w:lang w:eastAsia="en-GB"/>
        </w:rPr>
        <w:t>life</w:t>
      </w:r>
      <w:r w:rsidRPr="00B4677F">
        <w:rPr>
          <w:rFonts w:eastAsia="Times New Roman"/>
          <w:bCs/>
          <w:lang w:eastAsia="en-GB"/>
        </w:rPr>
        <w:t xml:space="preserve"> interface, adaptive strategies predict work and </w:t>
      </w:r>
      <w:r w:rsidR="00847871">
        <w:rPr>
          <w:rFonts w:eastAsia="Times New Roman"/>
          <w:bCs/>
          <w:lang w:eastAsia="en-GB"/>
        </w:rPr>
        <w:t xml:space="preserve">personal </w:t>
      </w:r>
      <w:r w:rsidR="00A85C96">
        <w:rPr>
          <w:rFonts w:eastAsia="Times New Roman"/>
          <w:bCs/>
          <w:lang w:eastAsia="en-GB"/>
        </w:rPr>
        <w:t>life</w:t>
      </w:r>
      <w:r w:rsidRPr="00B4677F">
        <w:rPr>
          <w:rFonts w:eastAsia="Times New Roman"/>
          <w:bCs/>
          <w:lang w:eastAsia="en-GB"/>
        </w:rPr>
        <w:t xml:space="preserve"> characteristics, which </w:t>
      </w:r>
      <w:r w:rsidR="00461359">
        <w:rPr>
          <w:rFonts w:eastAsia="Times New Roman"/>
          <w:bCs/>
          <w:lang w:eastAsia="en-GB"/>
        </w:rPr>
        <w:t xml:space="preserve">in turn </w:t>
      </w:r>
      <w:r w:rsidRPr="00B4677F">
        <w:rPr>
          <w:rFonts w:eastAsia="Times New Roman"/>
          <w:bCs/>
          <w:lang w:eastAsia="en-GB"/>
        </w:rPr>
        <w:t xml:space="preserve">predict work, </w:t>
      </w:r>
      <w:r w:rsidR="00847871">
        <w:rPr>
          <w:rFonts w:eastAsia="Times New Roman"/>
          <w:bCs/>
          <w:lang w:eastAsia="en-GB"/>
        </w:rPr>
        <w:t xml:space="preserve">personal </w:t>
      </w:r>
      <w:r w:rsidR="00A85C96">
        <w:rPr>
          <w:rFonts w:eastAsia="Times New Roman"/>
          <w:bCs/>
          <w:lang w:eastAsia="en-GB"/>
        </w:rPr>
        <w:t>life</w:t>
      </w:r>
      <w:r w:rsidRPr="00B4677F">
        <w:rPr>
          <w:rFonts w:eastAsia="Times New Roman"/>
          <w:bCs/>
          <w:lang w:eastAsia="en-GB"/>
        </w:rPr>
        <w:t>, and individual outcomes</w:t>
      </w:r>
      <w:r w:rsidR="004D2508">
        <w:rPr>
          <w:rFonts w:eastAsia="Times New Roman"/>
          <w:bCs/>
          <w:lang w:eastAsia="en-GB"/>
        </w:rPr>
        <w:t xml:space="preserve">. These outcomes are </w:t>
      </w:r>
      <w:r w:rsidRPr="00B4677F">
        <w:rPr>
          <w:rFonts w:eastAsia="Times New Roman"/>
          <w:bCs/>
          <w:lang w:eastAsia="en-GB"/>
        </w:rPr>
        <w:t xml:space="preserve">moderated by social categories and coping resources. </w:t>
      </w:r>
      <w:r w:rsidR="00E57862">
        <w:rPr>
          <w:rFonts w:eastAsia="Times New Roman"/>
          <w:bCs/>
          <w:lang w:eastAsia="en-GB"/>
        </w:rPr>
        <w:t xml:space="preserve">Members of </w:t>
      </w:r>
      <w:r w:rsidR="00847871">
        <w:rPr>
          <w:rFonts w:eastAsia="Times New Roman"/>
          <w:bCs/>
          <w:lang w:eastAsia="en-GB"/>
        </w:rPr>
        <w:t xml:space="preserve">diverse employee groups </w:t>
      </w:r>
      <w:r w:rsidR="004D2508">
        <w:rPr>
          <w:rFonts w:eastAsia="Times New Roman"/>
          <w:bCs/>
          <w:lang w:eastAsia="en-GB"/>
        </w:rPr>
        <w:t>can thus be expected</w:t>
      </w:r>
      <w:r w:rsidR="00847871">
        <w:rPr>
          <w:rFonts w:eastAsia="Times New Roman"/>
          <w:bCs/>
          <w:lang w:eastAsia="en-GB"/>
        </w:rPr>
        <w:t xml:space="preserve"> to have </w:t>
      </w:r>
      <w:r w:rsidR="003F70E9">
        <w:rPr>
          <w:rFonts w:eastAsia="Times New Roman"/>
          <w:bCs/>
          <w:lang w:eastAsia="en-GB"/>
        </w:rPr>
        <w:t xml:space="preserve">a diverse range of </w:t>
      </w:r>
      <w:r w:rsidR="003764A8">
        <w:rPr>
          <w:rFonts w:eastAsia="Times New Roman"/>
          <w:bCs/>
          <w:lang w:eastAsia="en-GB"/>
        </w:rPr>
        <w:t>adaptive strategies</w:t>
      </w:r>
      <w:r w:rsidR="003F70E9">
        <w:rPr>
          <w:rFonts w:eastAsia="Times New Roman"/>
          <w:bCs/>
          <w:lang w:eastAsia="en-GB"/>
        </w:rPr>
        <w:t xml:space="preserve"> and resources that impact their experiences of the work-life interface. </w:t>
      </w:r>
      <w:r w:rsidR="00FA5EFF">
        <w:rPr>
          <w:rFonts w:eastAsia="Times New Roman"/>
          <w:bCs/>
          <w:lang w:eastAsia="en-GB"/>
        </w:rPr>
        <w:t xml:space="preserve">For example, </w:t>
      </w:r>
      <w:proofErr w:type="spellStart"/>
      <w:r w:rsidR="00FA5EFF">
        <w:rPr>
          <w:rFonts w:eastAsia="Times New Roman"/>
          <w:bCs/>
          <w:lang w:eastAsia="en-GB"/>
        </w:rPr>
        <w:t>Khokher</w:t>
      </w:r>
      <w:proofErr w:type="spellEnd"/>
      <w:r w:rsidR="00FA5EFF">
        <w:rPr>
          <w:rFonts w:eastAsia="Times New Roman"/>
          <w:bCs/>
          <w:lang w:eastAsia="en-GB"/>
        </w:rPr>
        <w:t xml:space="preserve"> and Beauregard’s (2014) study found that Pakistani expatriates in the United Kingdom made changes to their work and personal roles by resisting pressure from extended family members to have children, delaying childbearing, and reprioritizing life goals such as </w:t>
      </w:r>
      <w:r w:rsidR="00FA5EFF" w:rsidRPr="00B4677F">
        <w:rPr>
          <w:rFonts w:eastAsia="Times New Roman"/>
          <w:bCs/>
          <w:lang w:eastAsia="en-GB"/>
        </w:rPr>
        <w:t>the completion of educational qualifications and the establishment of careers</w:t>
      </w:r>
      <w:r w:rsidR="00FA5EFF">
        <w:rPr>
          <w:rFonts w:eastAsia="Times New Roman"/>
          <w:bCs/>
          <w:lang w:eastAsia="en-GB"/>
        </w:rPr>
        <w:t xml:space="preserve">. </w:t>
      </w:r>
      <w:r w:rsidR="001A79F9">
        <w:rPr>
          <w:rFonts w:eastAsia="Times New Roman"/>
          <w:bCs/>
          <w:lang w:eastAsia="en-GB"/>
        </w:rPr>
        <w:t>Other research has established that i</w:t>
      </w:r>
      <w:r w:rsidR="00AE6B86">
        <w:rPr>
          <w:rFonts w:eastAsia="Times New Roman"/>
          <w:bCs/>
          <w:lang w:eastAsia="en-GB"/>
        </w:rPr>
        <w:t>ndividuals from cultures where intergenerational households are common</w:t>
      </w:r>
      <w:r w:rsidR="00461359">
        <w:rPr>
          <w:rFonts w:eastAsia="Times New Roman"/>
          <w:bCs/>
          <w:lang w:eastAsia="en-GB"/>
        </w:rPr>
        <w:t xml:space="preserve"> </w:t>
      </w:r>
      <w:r w:rsidR="00AE6B86">
        <w:rPr>
          <w:rFonts w:eastAsia="Times New Roman"/>
          <w:bCs/>
          <w:lang w:eastAsia="en-GB"/>
        </w:rPr>
        <w:t xml:space="preserve">are </w:t>
      </w:r>
      <w:r w:rsidR="001A79F9">
        <w:rPr>
          <w:rFonts w:eastAsia="Times New Roman"/>
          <w:bCs/>
          <w:lang w:eastAsia="en-GB"/>
        </w:rPr>
        <w:t xml:space="preserve">more </w:t>
      </w:r>
      <w:r w:rsidR="00AE6B86">
        <w:rPr>
          <w:rFonts w:eastAsia="Times New Roman"/>
          <w:bCs/>
          <w:lang w:eastAsia="en-GB"/>
        </w:rPr>
        <w:t xml:space="preserve">likely to have access to familial assistance with caregiving responsibilities </w:t>
      </w:r>
      <w:r w:rsidR="00AE6B86" w:rsidRPr="000C2412">
        <w:rPr>
          <w:rFonts w:eastAsia="08서울남산체 M" w:cs="Times New Roman"/>
        </w:rPr>
        <w:t>(</w:t>
      </w:r>
      <w:proofErr w:type="spellStart"/>
      <w:r w:rsidR="00AE6B86" w:rsidRPr="000C2412">
        <w:rPr>
          <w:rFonts w:eastAsia="08서울남산체 M" w:cs="Times New Roman"/>
        </w:rPr>
        <w:t>Knodel</w:t>
      </w:r>
      <w:proofErr w:type="spellEnd"/>
      <w:r w:rsidR="00AE6B86" w:rsidRPr="000C2412">
        <w:rPr>
          <w:rFonts w:eastAsia="08서울남산체 M" w:cs="Times New Roman"/>
        </w:rPr>
        <w:t xml:space="preserve"> &amp; </w:t>
      </w:r>
      <w:proofErr w:type="spellStart"/>
      <w:r w:rsidR="00AE6B86" w:rsidRPr="000C2412">
        <w:rPr>
          <w:rFonts w:eastAsia="08서울남산체 M" w:cs="Times New Roman"/>
        </w:rPr>
        <w:t>Chayovan</w:t>
      </w:r>
      <w:proofErr w:type="spellEnd"/>
      <w:r w:rsidR="00AE6B86" w:rsidRPr="000C2412">
        <w:rPr>
          <w:rFonts w:eastAsia="08서울남산체 M" w:cs="Times New Roman"/>
        </w:rPr>
        <w:t>, 2012</w:t>
      </w:r>
      <w:r w:rsidR="00AE6B86">
        <w:rPr>
          <w:rFonts w:eastAsia="08서울남산체 M" w:cs="Times New Roman"/>
        </w:rPr>
        <w:t>).</w:t>
      </w:r>
      <w:r w:rsidR="00894986">
        <w:rPr>
          <w:rFonts w:eastAsia="08서울남산체 M" w:cs="Times New Roman"/>
        </w:rPr>
        <w:t xml:space="preserve"> </w:t>
      </w:r>
      <w:r w:rsidR="00E14240">
        <w:rPr>
          <w:rFonts w:eastAsia="08서울남산체 M" w:cs="Times New Roman"/>
        </w:rPr>
        <w:t>Linkages such as these between strands of diversity and employees’ work-life strategies and resources represent a fruitful avenue of research for a field that is only beginning to expand beyond its white, middle-class, Western origins.</w:t>
      </w:r>
    </w:p>
    <w:p w14:paraId="31CB9EA7" w14:textId="77777777" w:rsidR="00524FE9" w:rsidRDefault="00524FE9" w:rsidP="00C31EF7">
      <w:pPr>
        <w:widowControl w:val="0"/>
        <w:autoSpaceDE w:val="0"/>
        <w:autoSpaceDN w:val="0"/>
        <w:adjustRightInd w:val="0"/>
        <w:spacing w:after="0"/>
        <w:rPr>
          <w:rFonts w:eastAsia="Times New Roman"/>
          <w:bCs/>
          <w:lang w:eastAsia="en-GB"/>
        </w:rPr>
      </w:pPr>
    </w:p>
    <w:p w14:paraId="6B924D79" w14:textId="77777777" w:rsidR="00AE697D" w:rsidRDefault="00C70174" w:rsidP="00F91951">
      <w:pPr>
        <w:spacing w:after="0"/>
        <w:rPr>
          <w:lang w:val="en-US"/>
        </w:rPr>
      </w:pPr>
      <w:r>
        <w:rPr>
          <w:rFonts w:cs="TimesNewRomanPS"/>
          <w:szCs w:val="20"/>
          <w:lang w:val="en-US"/>
        </w:rPr>
        <w:t xml:space="preserve">In this stream, we </w:t>
      </w:r>
      <w:r w:rsidR="0019007C">
        <w:rPr>
          <w:rFonts w:cs="TimesNewRomanPS"/>
          <w:szCs w:val="20"/>
          <w:lang w:val="en-US"/>
        </w:rPr>
        <w:t xml:space="preserve">are </w:t>
      </w:r>
      <w:r w:rsidR="00461359">
        <w:rPr>
          <w:rFonts w:cs="TimesNewRomanPS"/>
          <w:szCs w:val="20"/>
          <w:lang w:val="en-US"/>
        </w:rPr>
        <w:t xml:space="preserve">particularly </w:t>
      </w:r>
      <w:r w:rsidR="0019007C">
        <w:rPr>
          <w:rFonts w:cs="TimesNewRomanPS"/>
          <w:szCs w:val="20"/>
          <w:lang w:val="en-US"/>
        </w:rPr>
        <w:t xml:space="preserve">interested in research that </w:t>
      </w:r>
      <w:r w:rsidR="00125798">
        <w:rPr>
          <w:rFonts w:cs="TimesNewRomanPS"/>
          <w:szCs w:val="20"/>
          <w:lang w:val="en-US"/>
        </w:rPr>
        <w:t xml:space="preserve">takes intersecting strands of diversity into account and </w:t>
      </w:r>
      <w:r w:rsidR="0019007C">
        <w:rPr>
          <w:rFonts w:cs="TimesNewRomanPS"/>
          <w:szCs w:val="20"/>
          <w:lang w:val="en-US"/>
        </w:rPr>
        <w:t xml:space="preserve">explores the work-life experiences of minority, marginalized, and/or under-researched groups of workers. </w:t>
      </w:r>
      <w:r w:rsidR="00AA2251">
        <w:rPr>
          <w:rFonts w:cs="TimesNewRomanPS"/>
          <w:szCs w:val="20"/>
          <w:lang w:val="en-US"/>
        </w:rPr>
        <w:t xml:space="preserve">These may include </w:t>
      </w:r>
      <w:r w:rsidR="00AA2251" w:rsidRPr="00AA2251">
        <w:rPr>
          <w:rFonts w:cs="Calibri"/>
          <w:szCs w:val="32"/>
          <w:lang w:val="en-US"/>
        </w:rPr>
        <w:t>transgender individuals, other members of the LGBT community, ethnic or religious minority employees, workers with disabilities</w:t>
      </w:r>
      <w:r w:rsidR="00607D04">
        <w:rPr>
          <w:rFonts w:cs="Calibri"/>
          <w:szCs w:val="32"/>
          <w:lang w:val="en-US"/>
        </w:rPr>
        <w:t>, and men</w:t>
      </w:r>
      <w:r w:rsidR="00AA2251" w:rsidRPr="00AA2251">
        <w:rPr>
          <w:rFonts w:cs="Calibri"/>
          <w:szCs w:val="32"/>
          <w:lang w:val="en-US"/>
        </w:rPr>
        <w:t>.</w:t>
      </w:r>
      <w:r w:rsidR="00AA2251">
        <w:rPr>
          <w:rFonts w:cs="Calibri"/>
          <w:szCs w:val="32"/>
          <w:lang w:val="en-US"/>
        </w:rPr>
        <w:t xml:space="preserve"> </w:t>
      </w:r>
      <w:r w:rsidR="00AE697D">
        <w:rPr>
          <w:lang w:val="en-US"/>
        </w:rPr>
        <w:t xml:space="preserve">We encourage new insights, new possibilities, and new reflections, inspired by interdisciplinary approaches. </w:t>
      </w:r>
      <w:r w:rsidR="00AE697D" w:rsidRPr="0000467C">
        <w:rPr>
          <w:lang w:val="en-US"/>
        </w:rPr>
        <w:t xml:space="preserve">Both empirical and theoretical </w:t>
      </w:r>
      <w:r w:rsidR="00AE697D">
        <w:rPr>
          <w:lang w:val="en-US"/>
        </w:rPr>
        <w:t xml:space="preserve">approaches </w:t>
      </w:r>
      <w:r w:rsidR="00461359">
        <w:rPr>
          <w:lang w:val="en-US"/>
        </w:rPr>
        <w:t xml:space="preserve">focused on </w:t>
      </w:r>
      <w:r w:rsidR="00AE697D" w:rsidRPr="0000467C">
        <w:rPr>
          <w:lang w:val="en-US"/>
        </w:rPr>
        <w:t>diverse cultural and international settings are welcome.</w:t>
      </w:r>
    </w:p>
    <w:p w14:paraId="66B30EDE" w14:textId="77777777" w:rsidR="0019007C" w:rsidRDefault="0019007C" w:rsidP="00C31EF7">
      <w:pPr>
        <w:widowControl w:val="0"/>
        <w:autoSpaceDE w:val="0"/>
        <w:autoSpaceDN w:val="0"/>
        <w:adjustRightInd w:val="0"/>
        <w:spacing w:after="0"/>
        <w:rPr>
          <w:rFonts w:cs="TimesNewRomanPS"/>
          <w:szCs w:val="20"/>
          <w:lang w:val="en-US"/>
        </w:rPr>
      </w:pPr>
    </w:p>
    <w:p w14:paraId="7E4E5AD9" w14:textId="77777777" w:rsidR="00926D3C" w:rsidRPr="00A131DF" w:rsidRDefault="00926D3C" w:rsidP="004B1CEC">
      <w:pPr>
        <w:autoSpaceDE w:val="0"/>
        <w:autoSpaceDN w:val="0"/>
        <w:adjustRightInd w:val="0"/>
        <w:spacing w:after="0"/>
        <w:rPr>
          <w:rFonts w:cs="Times New Roman"/>
          <w:szCs w:val="22"/>
          <w:lang w:val="en-US"/>
        </w:rPr>
      </w:pPr>
      <w:r w:rsidRPr="00A131DF">
        <w:rPr>
          <w:rFonts w:cs="Times New Roman"/>
          <w:szCs w:val="22"/>
          <w:lang w:val="en-US"/>
        </w:rPr>
        <w:t xml:space="preserve">Potential research topics may include (but are not limited to): </w:t>
      </w:r>
    </w:p>
    <w:p w14:paraId="1F002EDF" w14:textId="77777777" w:rsidR="004B1CEC" w:rsidRDefault="004B1CEC" w:rsidP="004B1CEC">
      <w:pPr>
        <w:spacing w:after="0"/>
        <w:rPr>
          <w:rFonts w:cs="TimesNewRomanPS"/>
          <w:szCs w:val="20"/>
          <w:lang w:val="en-US"/>
        </w:rPr>
      </w:pPr>
    </w:p>
    <w:p w14:paraId="6512D430" w14:textId="77777777" w:rsidR="004B1CEC" w:rsidRPr="00151165" w:rsidRDefault="004B1CEC" w:rsidP="00151165">
      <w:pPr>
        <w:pStyle w:val="ListParagraph"/>
        <w:numPr>
          <w:ilvl w:val="0"/>
          <w:numId w:val="4"/>
        </w:numPr>
        <w:spacing w:after="0"/>
        <w:ind w:left="360"/>
        <w:rPr>
          <w:rFonts w:cs="TimesNewRomanPS"/>
          <w:szCs w:val="20"/>
          <w:lang w:val="en-US"/>
        </w:rPr>
      </w:pPr>
      <w:r w:rsidRPr="00151165">
        <w:rPr>
          <w:rFonts w:cs="TimesNewRomanPS"/>
          <w:szCs w:val="20"/>
          <w:lang w:val="en-US"/>
        </w:rPr>
        <w:lastRenderedPageBreak/>
        <w:t xml:space="preserve">Co-worker or supervisor attitudes toward employees whose personal life commitments extend beyond caregiving responsibilities for dependent </w:t>
      </w:r>
      <w:r w:rsidR="00006F44" w:rsidRPr="00151165">
        <w:rPr>
          <w:rFonts w:cs="TimesNewRomanPS"/>
          <w:szCs w:val="20"/>
          <w:lang w:val="en-US"/>
        </w:rPr>
        <w:t>children</w:t>
      </w:r>
      <w:r w:rsidRPr="00151165">
        <w:rPr>
          <w:rFonts w:cs="TimesNewRomanPS"/>
          <w:szCs w:val="20"/>
          <w:lang w:val="en-US"/>
        </w:rPr>
        <w:t xml:space="preserve">. </w:t>
      </w:r>
      <w:r w:rsidR="001E0A71" w:rsidRPr="00151165">
        <w:rPr>
          <w:rFonts w:cs="TimesNewRomanPS"/>
          <w:szCs w:val="20"/>
          <w:lang w:val="en-US"/>
        </w:rPr>
        <w:t>For example, are commitments to extended family members, religion, or community perceive</w:t>
      </w:r>
      <w:r w:rsidR="002B74F7" w:rsidRPr="00151165">
        <w:rPr>
          <w:rFonts w:cs="TimesNewRomanPS"/>
          <w:szCs w:val="20"/>
          <w:lang w:val="en-US"/>
        </w:rPr>
        <w:t xml:space="preserve">d </w:t>
      </w:r>
      <w:r w:rsidR="002144C5" w:rsidRPr="00151165">
        <w:rPr>
          <w:rFonts w:cs="TimesNewRomanPS"/>
          <w:szCs w:val="20"/>
          <w:lang w:val="en-US"/>
        </w:rPr>
        <w:t xml:space="preserve">by majority group members </w:t>
      </w:r>
      <w:r w:rsidR="002B74F7" w:rsidRPr="00151165">
        <w:rPr>
          <w:rFonts w:cs="TimesNewRomanPS"/>
          <w:szCs w:val="20"/>
          <w:lang w:val="en-US"/>
        </w:rPr>
        <w:t xml:space="preserve">as less legitimate </w:t>
      </w:r>
      <w:r w:rsidR="00006F44" w:rsidRPr="00151165">
        <w:rPr>
          <w:rFonts w:cs="TimesNewRomanPS"/>
          <w:szCs w:val="20"/>
          <w:lang w:val="en-US"/>
        </w:rPr>
        <w:t>non-work activities</w:t>
      </w:r>
      <w:r w:rsidR="002B74F7" w:rsidRPr="00151165">
        <w:rPr>
          <w:rFonts w:cs="TimesNewRomanPS"/>
          <w:szCs w:val="20"/>
          <w:lang w:val="en-US"/>
        </w:rPr>
        <w:t xml:space="preserve"> </w:t>
      </w:r>
      <w:r w:rsidR="00006F44" w:rsidRPr="00151165">
        <w:rPr>
          <w:rFonts w:cs="TimesNewRomanPS"/>
          <w:szCs w:val="20"/>
          <w:lang w:val="en-US"/>
        </w:rPr>
        <w:t xml:space="preserve">and less deserving of access to organizational work-life balance practices? </w:t>
      </w:r>
    </w:p>
    <w:p w14:paraId="1E63119A" w14:textId="77777777" w:rsidR="00A16A6C" w:rsidRDefault="00A16A6C" w:rsidP="00151165">
      <w:pPr>
        <w:spacing w:after="0"/>
        <w:rPr>
          <w:rFonts w:cs="TimesNewRomanPS"/>
          <w:szCs w:val="20"/>
          <w:lang w:val="en-US"/>
        </w:rPr>
      </w:pPr>
    </w:p>
    <w:p w14:paraId="59A70474" w14:textId="77777777" w:rsidR="00A9633D" w:rsidRPr="000F26E9" w:rsidRDefault="00A9633D" w:rsidP="000F26E9">
      <w:pPr>
        <w:pStyle w:val="ListParagraph"/>
        <w:widowControl w:val="0"/>
        <w:numPr>
          <w:ilvl w:val="0"/>
          <w:numId w:val="4"/>
        </w:numPr>
        <w:autoSpaceDE w:val="0"/>
        <w:autoSpaceDN w:val="0"/>
        <w:adjustRightInd w:val="0"/>
        <w:spacing w:after="0"/>
        <w:ind w:left="360"/>
        <w:rPr>
          <w:rFonts w:cs="Calibri"/>
          <w:szCs w:val="32"/>
          <w:lang w:val="en-US"/>
        </w:rPr>
      </w:pPr>
      <w:r>
        <w:rPr>
          <w:rFonts w:cs="Calibri"/>
          <w:szCs w:val="32"/>
          <w:lang w:val="en-US"/>
        </w:rPr>
        <w:t xml:space="preserve">Fairness </w:t>
      </w:r>
      <w:r w:rsidR="006E31CD">
        <w:rPr>
          <w:rFonts w:cs="Calibri"/>
          <w:szCs w:val="32"/>
          <w:lang w:val="en-US"/>
        </w:rPr>
        <w:t xml:space="preserve">perceptions </w:t>
      </w:r>
      <w:r w:rsidRPr="00461359">
        <w:rPr>
          <w:rFonts w:cs="Calibri"/>
          <w:szCs w:val="32"/>
          <w:lang w:val="en-US"/>
        </w:rPr>
        <w:t xml:space="preserve">of </w:t>
      </w:r>
      <w:r w:rsidR="006E31CD">
        <w:rPr>
          <w:rFonts w:cs="Calibri"/>
          <w:szCs w:val="32"/>
          <w:lang w:val="en-US"/>
        </w:rPr>
        <w:t xml:space="preserve">access to and outcomes of </w:t>
      </w:r>
      <w:r w:rsidRPr="00461359">
        <w:rPr>
          <w:rFonts w:cs="Calibri"/>
          <w:szCs w:val="32"/>
          <w:lang w:val="en-US"/>
        </w:rPr>
        <w:t xml:space="preserve">organizational </w:t>
      </w:r>
      <w:r w:rsidR="006E31CD">
        <w:rPr>
          <w:rFonts w:cs="Calibri"/>
          <w:szCs w:val="32"/>
          <w:lang w:val="en-US"/>
        </w:rPr>
        <w:t xml:space="preserve">work-life balance practices. For example, </w:t>
      </w:r>
      <w:r w:rsidR="00D742FB">
        <w:rPr>
          <w:rFonts w:cs="Calibri"/>
          <w:szCs w:val="32"/>
          <w:lang w:val="en-US"/>
        </w:rPr>
        <w:t>research shows that men perceive a stigma at work associated with being an involved car</w:t>
      </w:r>
      <w:r w:rsidR="003A17A6">
        <w:rPr>
          <w:rFonts w:cs="Calibri"/>
          <w:szCs w:val="32"/>
          <w:lang w:val="en-US"/>
        </w:rPr>
        <w:t>e</w:t>
      </w:r>
      <w:r w:rsidR="00D742FB">
        <w:rPr>
          <w:rFonts w:cs="Calibri"/>
          <w:szCs w:val="32"/>
          <w:lang w:val="en-US"/>
        </w:rPr>
        <w:t xml:space="preserve">er at home (Rudman &amp; </w:t>
      </w:r>
      <w:proofErr w:type="spellStart"/>
      <w:r w:rsidR="00D742FB">
        <w:rPr>
          <w:rFonts w:cs="Calibri"/>
          <w:szCs w:val="32"/>
          <w:lang w:val="en-US"/>
        </w:rPr>
        <w:t>Mescher</w:t>
      </w:r>
      <w:proofErr w:type="spellEnd"/>
      <w:r w:rsidR="00D742FB">
        <w:rPr>
          <w:rFonts w:cs="Calibri"/>
          <w:szCs w:val="32"/>
          <w:lang w:val="en-US"/>
        </w:rPr>
        <w:t>, 2013) and that their use of organizational family-friendly initiatives can be seen as subject to question or less than legitimate (Reddick</w:t>
      </w:r>
      <w:r w:rsidR="00F03CAA">
        <w:rPr>
          <w:rFonts w:cs="Calibri"/>
          <w:szCs w:val="32"/>
          <w:lang w:val="en-US"/>
        </w:rPr>
        <w:t xml:space="preserve">, </w:t>
      </w:r>
      <w:proofErr w:type="spellStart"/>
      <w:r w:rsidR="00F03CAA" w:rsidRPr="00F87FBC">
        <w:rPr>
          <w:rFonts w:cs="Arial"/>
          <w:color w:val="1A1A1A"/>
          <w:szCs w:val="26"/>
        </w:rPr>
        <w:t>Rochlen</w:t>
      </w:r>
      <w:proofErr w:type="spellEnd"/>
      <w:r w:rsidR="00F03CAA" w:rsidRPr="00F87FBC">
        <w:rPr>
          <w:rFonts w:cs="Arial"/>
          <w:color w:val="1A1A1A"/>
          <w:szCs w:val="26"/>
        </w:rPr>
        <w:t xml:space="preserve">, Grasso, </w:t>
      </w:r>
      <w:r w:rsidR="00F03CAA">
        <w:rPr>
          <w:rFonts w:cs="Arial"/>
          <w:color w:val="1A1A1A"/>
          <w:szCs w:val="26"/>
        </w:rPr>
        <w:t>Reilly,</w:t>
      </w:r>
      <w:r w:rsidR="00F03CAA" w:rsidRPr="00F87FBC">
        <w:rPr>
          <w:rFonts w:cs="Arial"/>
          <w:color w:val="1A1A1A"/>
          <w:szCs w:val="26"/>
        </w:rPr>
        <w:t xml:space="preserve"> &amp; Spikes</w:t>
      </w:r>
      <w:r w:rsidR="00F03CAA">
        <w:rPr>
          <w:rFonts w:cs="Arial"/>
          <w:color w:val="1A1A1A"/>
          <w:szCs w:val="26"/>
        </w:rPr>
        <w:t xml:space="preserve">, 2012). </w:t>
      </w:r>
      <w:r w:rsidR="000F26E9">
        <w:rPr>
          <w:rFonts w:cs="Arial"/>
          <w:color w:val="1A1A1A"/>
          <w:szCs w:val="26"/>
        </w:rPr>
        <w:t>T</w:t>
      </w:r>
      <w:r w:rsidR="006E31CD" w:rsidRPr="000F26E9">
        <w:rPr>
          <w:rFonts w:cs="Calibri"/>
          <w:szCs w:val="32"/>
          <w:lang w:val="en-US"/>
        </w:rPr>
        <w:t xml:space="preserve">o what extent do organizational </w:t>
      </w:r>
      <w:r w:rsidR="000F26E9">
        <w:rPr>
          <w:rFonts w:cs="Calibri"/>
          <w:szCs w:val="32"/>
          <w:lang w:val="en-US"/>
        </w:rPr>
        <w:t>practices</w:t>
      </w:r>
      <w:r w:rsidR="006E31CD" w:rsidRPr="000F26E9">
        <w:rPr>
          <w:rFonts w:cs="Calibri"/>
          <w:szCs w:val="32"/>
          <w:lang w:val="en-US"/>
        </w:rPr>
        <w:t xml:space="preserve"> respond</w:t>
      </w:r>
      <w:r w:rsidRPr="000F26E9">
        <w:rPr>
          <w:rFonts w:cs="Calibri"/>
          <w:szCs w:val="32"/>
          <w:lang w:val="en-US"/>
        </w:rPr>
        <w:t xml:space="preserve"> to the work-life needs of </w:t>
      </w:r>
      <w:r w:rsidR="001A37F6" w:rsidRPr="000F26E9">
        <w:rPr>
          <w:rFonts w:cs="Calibri"/>
          <w:szCs w:val="32"/>
          <w:lang w:val="en-US"/>
        </w:rPr>
        <w:t xml:space="preserve">a diverse workforce? </w:t>
      </w:r>
      <w:r w:rsidR="000F26E9">
        <w:rPr>
          <w:rFonts w:cs="Calibri"/>
          <w:szCs w:val="32"/>
          <w:lang w:val="en-US"/>
        </w:rPr>
        <w:t>W</w:t>
      </w:r>
      <w:r w:rsidRPr="000F26E9">
        <w:rPr>
          <w:rFonts w:cs="Calibri"/>
          <w:szCs w:val="32"/>
          <w:lang w:val="en-US"/>
        </w:rPr>
        <w:t xml:space="preserve">ho benefits the most from </w:t>
      </w:r>
      <w:r w:rsidR="000F26E9">
        <w:rPr>
          <w:rFonts w:cs="Calibri"/>
          <w:szCs w:val="32"/>
          <w:lang w:val="en-US"/>
        </w:rPr>
        <w:t>available practices, and what are the repercussions for</w:t>
      </w:r>
      <w:r w:rsidRPr="000F26E9">
        <w:rPr>
          <w:rFonts w:cs="Calibri"/>
          <w:szCs w:val="32"/>
          <w:lang w:val="en-US"/>
        </w:rPr>
        <w:t xml:space="preserve"> organizational memb</w:t>
      </w:r>
      <w:r w:rsidR="000F26E9">
        <w:rPr>
          <w:rFonts w:cs="Calibri"/>
          <w:szCs w:val="32"/>
          <w:lang w:val="en-US"/>
        </w:rPr>
        <w:t>ers who do not benefit</w:t>
      </w:r>
      <w:r w:rsidRPr="000F26E9">
        <w:rPr>
          <w:rFonts w:cs="Calibri"/>
          <w:szCs w:val="32"/>
          <w:lang w:val="en-US"/>
        </w:rPr>
        <w:t xml:space="preserve">?  </w:t>
      </w:r>
    </w:p>
    <w:p w14:paraId="7762C93A" w14:textId="77777777" w:rsidR="00A9633D" w:rsidRDefault="00A9633D" w:rsidP="00151165">
      <w:pPr>
        <w:spacing w:after="0"/>
        <w:rPr>
          <w:rFonts w:cs="TimesNewRomanPS"/>
          <w:szCs w:val="20"/>
          <w:lang w:val="en-US"/>
        </w:rPr>
      </w:pPr>
    </w:p>
    <w:p w14:paraId="23CEB646" w14:textId="77777777" w:rsidR="008A06B3" w:rsidRPr="00151165" w:rsidRDefault="00A16A6C" w:rsidP="00151165">
      <w:pPr>
        <w:pStyle w:val="ListParagraph"/>
        <w:widowControl w:val="0"/>
        <w:numPr>
          <w:ilvl w:val="0"/>
          <w:numId w:val="4"/>
        </w:numPr>
        <w:autoSpaceDE w:val="0"/>
        <w:autoSpaceDN w:val="0"/>
        <w:adjustRightInd w:val="0"/>
        <w:spacing w:after="0"/>
        <w:ind w:left="360"/>
        <w:rPr>
          <w:rFonts w:cs="Calibri"/>
          <w:szCs w:val="32"/>
          <w:lang w:val="en-US"/>
        </w:rPr>
      </w:pPr>
      <w:r w:rsidRPr="00151165">
        <w:rPr>
          <w:rFonts w:cs="Calibri"/>
          <w:szCs w:val="32"/>
          <w:lang w:val="en-US"/>
        </w:rPr>
        <w:t>Boundary management strategies used by individuals who try to keep their work identities distinct from their non-work identities</w:t>
      </w:r>
      <w:r w:rsidR="008A06B3" w:rsidRPr="00151165">
        <w:rPr>
          <w:rFonts w:cs="Calibri"/>
          <w:szCs w:val="32"/>
          <w:lang w:val="en-US"/>
        </w:rPr>
        <w:t xml:space="preserve">. For example, workers with 'invisible' disabilities or members of the LGBT community may not disclose these aspects of their identity in the workplace in order to </w:t>
      </w:r>
      <w:r w:rsidRPr="00151165">
        <w:rPr>
          <w:rFonts w:cs="Calibri"/>
          <w:szCs w:val="32"/>
          <w:lang w:val="en-US"/>
        </w:rPr>
        <w:t xml:space="preserve">avoid discrimination </w:t>
      </w:r>
      <w:r w:rsidR="002F2EED" w:rsidRPr="00151165">
        <w:rPr>
          <w:rFonts w:cs="Calibri"/>
          <w:szCs w:val="32"/>
          <w:lang w:val="en-US"/>
        </w:rPr>
        <w:t>or changed</w:t>
      </w:r>
      <w:r w:rsidR="008A06B3" w:rsidRPr="00151165">
        <w:rPr>
          <w:rFonts w:cs="Calibri"/>
          <w:szCs w:val="32"/>
          <w:lang w:val="en-US"/>
        </w:rPr>
        <w:t xml:space="preserve"> </w:t>
      </w:r>
      <w:r w:rsidRPr="00151165">
        <w:rPr>
          <w:rFonts w:cs="Calibri"/>
          <w:szCs w:val="32"/>
          <w:lang w:val="en-US"/>
        </w:rPr>
        <w:t xml:space="preserve">perceptions of </w:t>
      </w:r>
      <w:r w:rsidR="008A06B3" w:rsidRPr="00151165">
        <w:rPr>
          <w:rFonts w:cs="Calibri"/>
          <w:szCs w:val="32"/>
          <w:lang w:val="en-US"/>
        </w:rPr>
        <w:t xml:space="preserve">their capability and </w:t>
      </w:r>
      <w:r w:rsidRPr="00151165">
        <w:rPr>
          <w:rFonts w:cs="Calibri"/>
          <w:szCs w:val="32"/>
          <w:lang w:val="en-US"/>
        </w:rPr>
        <w:t>professionalism</w:t>
      </w:r>
      <w:r w:rsidR="008A06B3" w:rsidRPr="00151165">
        <w:rPr>
          <w:rFonts w:cs="Calibri"/>
          <w:szCs w:val="32"/>
          <w:lang w:val="en-US"/>
        </w:rPr>
        <w:t xml:space="preserve">. </w:t>
      </w:r>
      <w:r w:rsidR="00BB4FE5" w:rsidRPr="00151165">
        <w:rPr>
          <w:rFonts w:cs="Calibri"/>
          <w:szCs w:val="32"/>
          <w:lang w:val="en-US"/>
        </w:rPr>
        <w:t>How do they manage the seg</w:t>
      </w:r>
      <w:r w:rsidR="00E6644C" w:rsidRPr="00151165">
        <w:rPr>
          <w:rFonts w:cs="Calibri"/>
          <w:szCs w:val="32"/>
          <w:lang w:val="en-US"/>
        </w:rPr>
        <w:t>mentation of work and non-work activities</w:t>
      </w:r>
      <w:r w:rsidR="00BB4FE5" w:rsidRPr="00151165">
        <w:rPr>
          <w:rFonts w:cs="Calibri"/>
          <w:szCs w:val="32"/>
          <w:lang w:val="en-US"/>
        </w:rPr>
        <w:t xml:space="preserve">, and what are some of the outcomes of this segmentation? </w:t>
      </w:r>
    </w:p>
    <w:p w14:paraId="4C336D2D" w14:textId="77777777" w:rsidR="008A06B3" w:rsidRDefault="008A06B3" w:rsidP="00151165">
      <w:pPr>
        <w:widowControl w:val="0"/>
        <w:autoSpaceDE w:val="0"/>
        <w:autoSpaceDN w:val="0"/>
        <w:adjustRightInd w:val="0"/>
        <w:spacing w:after="0"/>
        <w:rPr>
          <w:rFonts w:cs="Calibri"/>
          <w:szCs w:val="32"/>
          <w:lang w:val="en-US"/>
        </w:rPr>
      </w:pPr>
    </w:p>
    <w:p w14:paraId="6BF037B4" w14:textId="77777777" w:rsidR="00A16A6C" w:rsidRPr="002D68A9" w:rsidRDefault="0025033C" w:rsidP="002D68A9">
      <w:pPr>
        <w:pStyle w:val="ListParagraph"/>
        <w:widowControl w:val="0"/>
        <w:numPr>
          <w:ilvl w:val="0"/>
          <w:numId w:val="4"/>
        </w:numPr>
        <w:autoSpaceDE w:val="0"/>
        <w:autoSpaceDN w:val="0"/>
        <w:adjustRightInd w:val="0"/>
        <w:spacing w:after="0"/>
        <w:ind w:left="360"/>
        <w:rPr>
          <w:rFonts w:cs="Calibri"/>
          <w:szCs w:val="32"/>
          <w:lang w:val="en-US"/>
        </w:rPr>
      </w:pPr>
      <w:r w:rsidRPr="002D68A9">
        <w:rPr>
          <w:rFonts w:cs="Calibri"/>
          <w:szCs w:val="32"/>
          <w:lang w:val="en-US"/>
        </w:rPr>
        <w:t xml:space="preserve">Work-life balance or enrichment experiences of employees who belong to minority groups. For example, minority status is usually considered a negative factor that can potentially generate work-life conflict via increased </w:t>
      </w:r>
      <w:r w:rsidR="00460BF3" w:rsidRPr="002D68A9">
        <w:rPr>
          <w:rFonts w:cs="Calibri"/>
          <w:szCs w:val="32"/>
          <w:lang w:val="en-US"/>
        </w:rPr>
        <w:t xml:space="preserve">work </w:t>
      </w:r>
      <w:r w:rsidR="000C48AD" w:rsidRPr="002D68A9">
        <w:rPr>
          <w:rFonts w:cs="Calibri"/>
          <w:szCs w:val="32"/>
          <w:lang w:val="en-US"/>
        </w:rPr>
        <w:t xml:space="preserve">demands such as </w:t>
      </w:r>
      <w:r w:rsidR="00460BF3" w:rsidRPr="002D68A9">
        <w:rPr>
          <w:rFonts w:cs="Calibri"/>
          <w:szCs w:val="32"/>
          <w:lang w:val="en-US"/>
        </w:rPr>
        <w:t>discrimination</w:t>
      </w:r>
      <w:r w:rsidR="000C48AD" w:rsidRPr="002D68A9">
        <w:rPr>
          <w:rFonts w:cs="Calibri"/>
          <w:szCs w:val="32"/>
          <w:lang w:val="en-US"/>
        </w:rPr>
        <w:t xml:space="preserve"> and </w:t>
      </w:r>
      <w:r w:rsidR="00460BF3" w:rsidRPr="002D68A9">
        <w:rPr>
          <w:rFonts w:cs="Calibri"/>
          <w:szCs w:val="32"/>
          <w:lang w:val="en-US"/>
        </w:rPr>
        <w:t xml:space="preserve">stereotyped expectations of others. In addition to these increased work demands, are there additional resources associated with minority identities that can contribute to performance </w:t>
      </w:r>
      <w:r w:rsidR="0003208B" w:rsidRPr="002D68A9">
        <w:rPr>
          <w:rFonts w:cs="Calibri"/>
          <w:szCs w:val="32"/>
          <w:lang w:val="en-US"/>
        </w:rPr>
        <w:t xml:space="preserve">at work </w:t>
      </w:r>
      <w:r w:rsidR="00460BF3" w:rsidRPr="002D68A9">
        <w:rPr>
          <w:rFonts w:cs="Calibri"/>
          <w:szCs w:val="32"/>
          <w:lang w:val="en-US"/>
        </w:rPr>
        <w:t xml:space="preserve">or </w:t>
      </w:r>
      <w:r w:rsidR="0003208B" w:rsidRPr="002D68A9">
        <w:rPr>
          <w:rFonts w:cs="Calibri"/>
          <w:szCs w:val="32"/>
          <w:lang w:val="en-US"/>
        </w:rPr>
        <w:t xml:space="preserve">in one’s </w:t>
      </w:r>
      <w:r w:rsidR="00460BF3" w:rsidRPr="002D68A9">
        <w:rPr>
          <w:rFonts w:cs="Calibri"/>
          <w:szCs w:val="32"/>
          <w:lang w:val="en-US"/>
        </w:rPr>
        <w:t xml:space="preserve">personal life? </w:t>
      </w:r>
    </w:p>
    <w:p w14:paraId="7995E4DB" w14:textId="77777777" w:rsidR="00A16A6C" w:rsidRDefault="00A16A6C" w:rsidP="002D68A9">
      <w:pPr>
        <w:widowControl w:val="0"/>
        <w:autoSpaceDE w:val="0"/>
        <w:autoSpaceDN w:val="0"/>
        <w:adjustRightInd w:val="0"/>
        <w:spacing w:after="0"/>
        <w:rPr>
          <w:rFonts w:cs="Calibri"/>
          <w:szCs w:val="32"/>
          <w:lang w:val="en-US"/>
        </w:rPr>
      </w:pPr>
    </w:p>
    <w:p w14:paraId="06799821" w14:textId="77777777" w:rsidR="0042753D" w:rsidRPr="002D68A9" w:rsidRDefault="00055EC2" w:rsidP="002D68A9">
      <w:pPr>
        <w:pStyle w:val="ListParagraph"/>
        <w:widowControl w:val="0"/>
        <w:numPr>
          <w:ilvl w:val="0"/>
          <w:numId w:val="4"/>
        </w:numPr>
        <w:autoSpaceDE w:val="0"/>
        <w:autoSpaceDN w:val="0"/>
        <w:adjustRightInd w:val="0"/>
        <w:spacing w:after="0"/>
        <w:ind w:left="360"/>
        <w:rPr>
          <w:rFonts w:cs="Calibri"/>
          <w:szCs w:val="32"/>
          <w:lang w:val="en-US"/>
        </w:rPr>
      </w:pPr>
      <w:r w:rsidRPr="002D68A9">
        <w:rPr>
          <w:rFonts w:cs="Calibri"/>
          <w:szCs w:val="32"/>
          <w:lang w:val="en-US"/>
        </w:rPr>
        <w:t>Social and organizational policies necessary to address</w:t>
      </w:r>
      <w:r w:rsidR="00DD5206" w:rsidRPr="002D68A9">
        <w:rPr>
          <w:rFonts w:cs="Calibri"/>
          <w:szCs w:val="32"/>
          <w:lang w:val="en-US"/>
        </w:rPr>
        <w:t xml:space="preserve"> the “triple agenda”: enhancing employee work-life balance, sustaining organizational effectiveness, and ensuring social justice. </w:t>
      </w:r>
      <w:r w:rsidRPr="002D68A9">
        <w:rPr>
          <w:rFonts w:cs="Calibri"/>
          <w:szCs w:val="32"/>
          <w:lang w:val="en-US"/>
        </w:rPr>
        <w:t xml:space="preserve">For example, </w:t>
      </w:r>
      <w:r w:rsidR="00781110" w:rsidRPr="002D68A9">
        <w:rPr>
          <w:rFonts w:cs="Calibri"/>
          <w:szCs w:val="32"/>
          <w:lang w:val="en-US"/>
        </w:rPr>
        <w:t xml:space="preserve">what are best practices in this area? </w:t>
      </w:r>
      <w:r w:rsidR="00826497" w:rsidRPr="002D68A9">
        <w:rPr>
          <w:rFonts w:cs="Calibri"/>
          <w:szCs w:val="32"/>
          <w:lang w:val="en-US"/>
        </w:rPr>
        <w:t xml:space="preserve">How can </w:t>
      </w:r>
      <w:r w:rsidR="00D302BB" w:rsidRPr="002D68A9">
        <w:rPr>
          <w:rFonts w:cs="Calibri"/>
          <w:szCs w:val="32"/>
          <w:lang w:val="en-US"/>
        </w:rPr>
        <w:t>we</w:t>
      </w:r>
      <w:r w:rsidR="00826497" w:rsidRPr="002D68A9">
        <w:rPr>
          <w:rFonts w:cs="Calibri"/>
          <w:szCs w:val="32"/>
          <w:lang w:val="en-US"/>
        </w:rPr>
        <w:t xml:space="preserve"> enact a shift in focus from the responsibility of the individual to maintain work-life balance, to the responsibility of the organization? </w:t>
      </w:r>
      <w:r w:rsidR="003E16B4" w:rsidRPr="002D68A9">
        <w:rPr>
          <w:rFonts w:cs="Calibri"/>
          <w:szCs w:val="32"/>
          <w:lang w:val="en-US"/>
        </w:rPr>
        <w:t>How can we most effectively chall</w:t>
      </w:r>
      <w:r w:rsidR="002D68A9" w:rsidRPr="002D68A9">
        <w:rPr>
          <w:rFonts w:cs="Calibri"/>
          <w:szCs w:val="32"/>
          <w:lang w:val="en-US"/>
        </w:rPr>
        <w:t xml:space="preserve">enge assumptions about merit and the “ideal worker” that underpin attitudes toward employees with non-work commitments and those using flexible working practices? </w:t>
      </w:r>
    </w:p>
    <w:p w14:paraId="01CDD321" w14:textId="77777777" w:rsidR="0042753D" w:rsidRPr="00A16A6C" w:rsidRDefault="0042753D" w:rsidP="00A16A6C">
      <w:pPr>
        <w:widowControl w:val="0"/>
        <w:autoSpaceDE w:val="0"/>
        <w:autoSpaceDN w:val="0"/>
        <w:adjustRightInd w:val="0"/>
        <w:spacing w:after="0"/>
        <w:rPr>
          <w:rFonts w:cs="Calibri"/>
          <w:szCs w:val="32"/>
          <w:lang w:val="en-US"/>
        </w:rPr>
      </w:pPr>
    </w:p>
    <w:p w14:paraId="502941C0" w14:textId="77777777" w:rsidR="00DB58D0" w:rsidRPr="00627B2E" w:rsidRDefault="00DB58D0" w:rsidP="00DB58D0">
      <w:pPr>
        <w:spacing w:after="0"/>
        <w:ind w:left="720" w:hanging="720"/>
        <w:rPr>
          <w:rFonts w:eastAsia="Cambria" w:cs="Times New Roman"/>
          <w:b/>
          <w:szCs w:val="22"/>
        </w:rPr>
      </w:pPr>
      <w:r w:rsidRPr="00627B2E">
        <w:rPr>
          <w:rFonts w:eastAsia="Cambria" w:cs="Times New Roman"/>
          <w:b/>
          <w:szCs w:val="22"/>
        </w:rPr>
        <w:t>References</w:t>
      </w:r>
    </w:p>
    <w:p w14:paraId="59CC3566" w14:textId="77777777" w:rsidR="001E72E8" w:rsidRDefault="001E72E8" w:rsidP="00DB58D0">
      <w:pPr>
        <w:spacing w:after="0"/>
        <w:ind w:left="720" w:hanging="720"/>
        <w:rPr>
          <w:rFonts w:eastAsia="Cambria" w:cs="Times New Roman"/>
          <w:szCs w:val="22"/>
        </w:rPr>
      </w:pPr>
    </w:p>
    <w:p w14:paraId="0A2961F3" w14:textId="77777777" w:rsidR="00105216" w:rsidRDefault="001D0524" w:rsidP="00DB58D0">
      <w:pPr>
        <w:spacing w:after="0"/>
        <w:ind w:left="720" w:hanging="720"/>
        <w:rPr>
          <w:rFonts w:eastAsia="Cambria" w:cs="Times New Roman"/>
          <w:szCs w:val="22"/>
        </w:rPr>
      </w:pPr>
      <w:proofErr w:type="spellStart"/>
      <w:r w:rsidRPr="00D57DD8">
        <w:rPr>
          <w:rFonts w:eastAsia="Cambria" w:cs="Times New Roman"/>
          <w:szCs w:val="22"/>
        </w:rPr>
        <w:t>Khokher</w:t>
      </w:r>
      <w:proofErr w:type="spellEnd"/>
      <w:r w:rsidRPr="00D57DD8">
        <w:rPr>
          <w:rFonts w:eastAsia="Cambria" w:cs="Times New Roman"/>
          <w:szCs w:val="22"/>
        </w:rPr>
        <w:t xml:space="preserve">, S. Y., &amp; Beauregard, T. A. (2014). Work-family attitudes and behaviours among newly immigrant Pakistani expatriates: The role of organizational family-friendly policies. </w:t>
      </w:r>
      <w:r w:rsidRPr="00D57DD8">
        <w:rPr>
          <w:rFonts w:eastAsia="Cambria" w:cs="Times New Roman"/>
          <w:i/>
          <w:szCs w:val="22"/>
        </w:rPr>
        <w:t>Community, Work &amp; Family</w:t>
      </w:r>
      <w:r w:rsidRPr="00D57DD8">
        <w:rPr>
          <w:rFonts w:eastAsia="Cambria" w:cs="Times New Roman"/>
          <w:szCs w:val="22"/>
        </w:rPr>
        <w:t xml:space="preserve">, </w:t>
      </w:r>
      <w:r w:rsidRPr="00D57DD8">
        <w:rPr>
          <w:rFonts w:eastAsia="Cambria" w:cs="Times New Roman"/>
          <w:i/>
          <w:szCs w:val="22"/>
        </w:rPr>
        <w:t>17</w:t>
      </w:r>
      <w:r w:rsidRPr="00D57DD8">
        <w:rPr>
          <w:rFonts w:eastAsia="Cambria" w:cs="Times New Roman"/>
          <w:szCs w:val="22"/>
        </w:rPr>
        <w:t>(2), 142-162.</w:t>
      </w:r>
    </w:p>
    <w:p w14:paraId="709F5D39" w14:textId="77777777" w:rsidR="00105216" w:rsidRDefault="00105216" w:rsidP="00DB58D0">
      <w:pPr>
        <w:spacing w:after="0"/>
        <w:ind w:left="720" w:hanging="720"/>
        <w:rPr>
          <w:rFonts w:eastAsia="Cambria" w:cs="Times New Roman"/>
          <w:szCs w:val="22"/>
        </w:rPr>
      </w:pPr>
    </w:p>
    <w:p w14:paraId="2CC84B85" w14:textId="77777777" w:rsidR="001D0524" w:rsidRPr="00105216" w:rsidRDefault="00105216" w:rsidP="00DB58D0">
      <w:pPr>
        <w:spacing w:after="0"/>
        <w:ind w:left="720" w:hanging="720"/>
        <w:rPr>
          <w:rFonts w:eastAsia="Cambria" w:cs="Times New Roman"/>
          <w:szCs w:val="22"/>
        </w:rPr>
      </w:pPr>
      <w:proofErr w:type="spellStart"/>
      <w:r w:rsidRPr="00105216">
        <w:rPr>
          <w:rFonts w:cs="Arial"/>
          <w:color w:val="1A1A1A"/>
          <w:szCs w:val="26"/>
          <w:lang w:val="en-US"/>
        </w:rPr>
        <w:t>Knodel</w:t>
      </w:r>
      <w:proofErr w:type="spellEnd"/>
      <w:r w:rsidRPr="00105216">
        <w:rPr>
          <w:rFonts w:cs="Arial"/>
          <w:color w:val="1A1A1A"/>
          <w:szCs w:val="26"/>
          <w:lang w:val="en-US"/>
        </w:rPr>
        <w:t xml:space="preserve">, J., &amp; </w:t>
      </w:r>
      <w:proofErr w:type="spellStart"/>
      <w:r w:rsidRPr="00105216">
        <w:rPr>
          <w:rFonts w:cs="Arial"/>
          <w:color w:val="1A1A1A"/>
          <w:szCs w:val="26"/>
          <w:lang w:val="en-US"/>
        </w:rPr>
        <w:t>Chayovan</w:t>
      </w:r>
      <w:proofErr w:type="spellEnd"/>
      <w:r w:rsidRPr="00105216">
        <w:rPr>
          <w:rFonts w:cs="Arial"/>
          <w:color w:val="1A1A1A"/>
          <w:szCs w:val="26"/>
          <w:lang w:val="en-US"/>
        </w:rPr>
        <w:t xml:space="preserve">, N. (2012). Inter-generational family care for and by older people in Thailand. </w:t>
      </w:r>
      <w:r w:rsidRPr="00105216">
        <w:rPr>
          <w:rFonts w:cs="Arial"/>
          <w:i/>
          <w:iCs/>
          <w:color w:val="1A1A1A"/>
          <w:szCs w:val="26"/>
          <w:lang w:val="en-US"/>
        </w:rPr>
        <w:t>International Journal of Sociology and Social Policy</w:t>
      </w:r>
      <w:r w:rsidRPr="00105216">
        <w:rPr>
          <w:rFonts w:cs="Arial"/>
          <w:color w:val="1A1A1A"/>
          <w:szCs w:val="26"/>
          <w:lang w:val="en-US"/>
        </w:rPr>
        <w:t xml:space="preserve">, </w:t>
      </w:r>
      <w:r w:rsidRPr="00105216">
        <w:rPr>
          <w:rFonts w:cs="Arial"/>
          <w:i/>
          <w:iCs/>
          <w:color w:val="1A1A1A"/>
          <w:szCs w:val="26"/>
          <w:lang w:val="en-US"/>
        </w:rPr>
        <w:t>32</w:t>
      </w:r>
      <w:r w:rsidRPr="00105216">
        <w:rPr>
          <w:rFonts w:cs="Arial"/>
          <w:color w:val="1A1A1A"/>
          <w:szCs w:val="26"/>
          <w:lang w:val="en-US"/>
        </w:rPr>
        <w:t>(11/12), 682-694.</w:t>
      </w:r>
    </w:p>
    <w:p w14:paraId="1B05F1E1" w14:textId="77777777" w:rsidR="001D0524" w:rsidRDefault="001D0524" w:rsidP="00DB58D0">
      <w:pPr>
        <w:widowControl w:val="0"/>
        <w:autoSpaceDE w:val="0"/>
        <w:autoSpaceDN w:val="0"/>
        <w:adjustRightInd w:val="0"/>
        <w:spacing w:after="0"/>
        <w:rPr>
          <w:rFonts w:cs="TimesNewRomanPS"/>
          <w:szCs w:val="18"/>
          <w:lang w:val="en-US"/>
        </w:rPr>
      </w:pPr>
    </w:p>
    <w:p w14:paraId="4E1CFFEE" w14:textId="77777777" w:rsidR="00397811" w:rsidRDefault="00C4711A" w:rsidP="001E72E8">
      <w:pPr>
        <w:widowControl w:val="0"/>
        <w:autoSpaceDE w:val="0"/>
        <w:autoSpaceDN w:val="0"/>
        <w:adjustRightInd w:val="0"/>
        <w:spacing w:after="0"/>
        <w:ind w:left="720" w:hanging="720"/>
        <w:rPr>
          <w:rFonts w:cs="TimesNewRomanPS"/>
          <w:szCs w:val="18"/>
          <w:lang w:val="en-US"/>
        </w:rPr>
      </w:pPr>
      <w:r w:rsidRPr="0045132A">
        <w:rPr>
          <w:rFonts w:cs="TimesNewRomanPS"/>
          <w:szCs w:val="18"/>
          <w:lang w:val="en-US"/>
        </w:rPr>
        <w:t xml:space="preserve">Lewis, S. and Cooper, C. (2005). </w:t>
      </w:r>
      <w:r w:rsidRPr="0045132A">
        <w:rPr>
          <w:rFonts w:cs="TimesNewRomanPS"/>
          <w:i/>
          <w:iCs/>
          <w:szCs w:val="18"/>
          <w:lang w:val="en-US"/>
        </w:rPr>
        <w:t>Work–</w:t>
      </w:r>
      <w:r w:rsidR="00340F40">
        <w:rPr>
          <w:rFonts w:cs="TimesNewRomanPS"/>
          <w:i/>
          <w:iCs/>
          <w:szCs w:val="18"/>
          <w:lang w:val="en-US"/>
        </w:rPr>
        <w:t>f</w:t>
      </w:r>
      <w:r w:rsidRPr="0045132A">
        <w:rPr>
          <w:rFonts w:cs="TimesNewRomanPS"/>
          <w:i/>
          <w:iCs/>
          <w:szCs w:val="18"/>
          <w:lang w:val="en-US"/>
        </w:rPr>
        <w:t xml:space="preserve">amily </w:t>
      </w:r>
      <w:r w:rsidR="00340F40">
        <w:rPr>
          <w:rFonts w:cs="TimesNewRomanPS"/>
          <w:i/>
          <w:iCs/>
          <w:szCs w:val="18"/>
          <w:lang w:val="en-US"/>
        </w:rPr>
        <w:t>i</w:t>
      </w:r>
      <w:r w:rsidRPr="0045132A">
        <w:rPr>
          <w:rFonts w:cs="TimesNewRomanPS"/>
          <w:i/>
          <w:iCs/>
          <w:szCs w:val="18"/>
          <w:lang w:val="en-US"/>
        </w:rPr>
        <w:t>ntegration:</w:t>
      </w:r>
      <w:r w:rsidR="00802C4F">
        <w:rPr>
          <w:rFonts w:cs="TimesNewRomanPS"/>
          <w:i/>
          <w:iCs/>
          <w:szCs w:val="18"/>
          <w:lang w:val="en-US"/>
        </w:rPr>
        <w:t xml:space="preserve"> </w:t>
      </w:r>
      <w:r w:rsidRPr="0045132A">
        <w:rPr>
          <w:rFonts w:cs="TimesNewRomanPS"/>
          <w:i/>
          <w:iCs/>
          <w:szCs w:val="18"/>
          <w:lang w:val="en-US"/>
        </w:rPr>
        <w:t xml:space="preserve">Case </w:t>
      </w:r>
      <w:r w:rsidR="00340F40">
        <w:rPr>
          <w:rFonts w:cs="TimesNewRomanPS"/>
          <w:i/>
          <w:iCs/>
          <w:szCs w:val="18"/>
          <w:lang w:val="en-US"/>
        </w:rPr>
        <w:t>s</w:t>
      </w:r>
      <w:r w:rsidRPr="0045132A">
        <w:rPr>
          <w:rFonts w:cs="TimesNewRomanPS"/>
          <w:i/>
          <w:iCs/>
          <w:szCs w:val="18"/>
          <w:lang w:val="en-US"/>
        </w:rPr>
        <w:t xml:space="preserve">tudies of </w:t>
      </w:r>
      <w:r w:rsidR="00340F40">
        <w:rPr>
          <w:rFonts w:cs="TimesNewRomanPS"/>
          <w:i/>
          <w:iCs/>
          <w:szCs w:val="18"/>
          <w:lang w:val="en-US"/>
        </w:rPr>
        <w:t>o</w:t>
      </w:r>
      <w:r w:rsidRPr="0045132A">
        <w:rPr>
          <w:rFonts w:cs="TimesNewRomanPS"/>
          <w:i/>
          <w:iCs/>
          <w:szCs w:val="18"/>
          <w:lang w:val="en-US"/>
        </w:rPr>
        <w:t xml:space="preserve">rganizational </w:t>
      </w:r>
      <w:r w:rsidR="00340F40">
        <w:rPr>
          <w:rFonts w:cs="TimesNewRomanPS"/>
          <w:i/>
          <w:iCs/>
          <w:szCs w:val="18"/>
          <w:lang w:val="en-US"/>
        </w:rPr>
        <w:t>c</w:t>
      </w:r>
      <w:r w:rsidRPr="0045132A">
        <w:rPr>
          <w:rFonts w:cs="TimesNewRomanPS"/>
          <w:i/>
          <w:iCs/>
          <w:szCs w:val="18"/>
          <w:lang w:val="en-US"/>
        </w:rPr>
        <w:t>hange</w:t>
      </w:r>
      <w:r w:rsidRPr="0045132A">
        <w:rPr>
          <w:rFonts w:cs="TimesNewRomanPS"/>
          <w:szCs w:val="18"/>
          <w:lang w:val="en-US"/>
        </w:rPr>
        <w:t xml:space="preserve">. </w:t>
      </w:r>
      <w:proofErr w:type="spellStart"/>
      <w:r w:rsidRPr="0045132A">
        <w:rPr>
          <w:rFonts w:cs="TimesNewRomanPS"/>
          <w:szCs w:val="18"/>
          <w:lang w:val="en-US"/>
        </w:rPr>
        <w:t>Chichester</w:t>
      </w:r>
      <w:proofErr w:type="spellEnd"/>
      <w:r w:rsidRPr="0045132A">
        <w:rPr>
          <w:rFonts w:cs="TimesNewRomanPS"/>
          <w:szCs w:val="18"/>
          <w:lang w:val="en-US"/>
        </w:rPr>
        <w:t>:</w:t>
      </w:r>
      <w:r w:rsidR="00802C4F">
        <w:rPr>
          <w:rFonts w:cs="TimesNewRomanPS"/>
          <w:szCs w:val="18"/>
          <w:lang w:val="en-US"/>
        </w:rPr>
        <w:t xml:space="preserve"> </w:t>
      </w:r>
      <w:r w:rsidRPr="0045132A">
        <w:rPr>
          <w:rFonts w:cs="TimesNewRomanPS"/>
          <w:szCs w:val="18"/>
          <w:lang w:val="en-US"/>
        </w:rPr>
        <w:t>Wiley.</w:t>
      </w:r>
    </w:p>
    <w:p w14:paraId="49933A55" w14:textId="77777777" w:rsidR="00544E9B" w:rsidRDefault="00544E9B" w:rsidP="00DB58D0">
      <w:pPr>
        <w:widowControl w:val="0"/>
        <w:autoSpaceDE w:val="0"/>
        <w:autoSpaceDN w:val="0"/>
        <w:adjustRightInd w:val="0"/>
        <w:spacing w:after="0"/>
        <w:rPr>
          <w:rFonts w:cs="TimesNewRomanPS"/>
          <w:szCs w:val="18"/>
          <w:lang w:val="en-US"/>
        </w:rPr>
      </w:pPr>
    </w:p>
    <w:p w14:paraId="3031A5CC" w14:textId="77777777" w:rsidR="00544E9B" w:rsidRDefault="00544E9B" w:rsidP="00DB58D0">
      <w:pPr>
        <w:spacing w:after="0"/>
        <w:ind w:left="720" w:hanging="720"/>
        <w:rPr>
          <w:rFonts w:ascii="AdvTR" w:hAnsi="AdvTR"/>
        </w:rPr>
      </w:pPr>
      <w:proofErr w:type="spellStart"/>
      <w:r>
        <w:rPr>
          <w:rFonts w:ascii="AdvTR" w:hAnsi="AdvTR"/>
        </w:rPr>
        <w:t>Mortazavi</w:t>
      </w:r>
      <w:proofErr w:type="spellEnd"/>
      <w:r>
        <w:rPr>
          <w:rFonts w:ascii="AdvTR" w:hAnsi="AdvTR"/>
        </w:rPr>
        <w:t xml:space="preserve">, S., </w:t>
      </w:r>
      <w:proofErr w:type="spellStart"/>
      <w:r>
        <w:rPr>
          <w:rFonts w:ascii="AdvTR" w:hAnsi="AdvTR"/>
        </w:rPr>
        <w:t>Pedhiwala</w:t>
      </w:r>
      <w:proofErr w:type="spellEnd"/>
      <w:r>
        <w:rPr>
          <w:rFonts w:ascii="AdvTR" w:hAnsi="AdvTR"/>
        </w:rPr>
        <w:t xml:space="preserve">, N., </w:t>
      </w:r>
      <w:proofErr w:type="spellStart"/>
      <w:r>
        <w:rPr>
          <w:rFonts w:ascii="AdvTR" w:hAnsi="AdvTR"/>
        </w:rPr>
        <w:t>Shafiro</w:t>
      </w:r>
      <w:proofErr w:type="spellEnd"/>
      <w:r>
        <w:rPr>
          <w:rFonts w:ascii="AdvTR" w:hAnsi="AdvTR"/>
        </w:rPr>
        <w:t xml:space="preserve">, M., &amp; Hammer, L. (2009). Work-family conflict related to culture and gender. </w:t>
      </w:r>
      <w:r>
        <w:rPr>
          <w:rFonts w:ascii="AdvTR" w:hAnsi="AdvTR"/>
          <w:i/>
        </w:rPr>
        <w:t>Community, Work &amp; Family</w:t>
      </w:r>
      <w:r>
        <w:rPr>
          <w:rFonts w:ascii="AdvTR" w:hAnsi="AdvTR"/>
        </w:rPr>
        <w:t xml:space="preserve">, </w:t>
      </w:r>
      <w:r>
        <w:rPr>
          <w:rFonts w:ascii="AdvTR" w:hAnsi="AdvTR"/>
          <w:i/>
        </w:rPr>
        <w:t>12</w:t>
      </w:r>
      <w:r>
        <w:rPr>
          <w:rFonts w:ascii="AdvTR" w:hAnsi="AdvTR"/>
        </w:rPr>
        <w:t>(2), 251-273.</w:t>
      </w:r>
    </w:p>
    <w:p w14:paraId="7BB2518E" w14:textId="77777777" w:rsidR="00397811" w:rsidRDefault="00397811" w:rsidP="00DB58D0">
      <w:pPr>
        <w:widowControl w:val="0"/>
        <w:autoSpaceDE w:val="0"/>
        <w:autoSpaceDN w:val="0"/>
        <w:adjustRightInd w:val="0"/>
        <w:spacing w:after="0"/>
        <w:rPr>
          <w:rFonts w:cs="TimesNewRomanPS"/>
          <w:szCs w:val="18"/>
          <w:lang w:val="en-US"/>
        </w:rPr>
      </w:pPr>
    </w:p>
    <w:p w14:paraId="02EFBB9C" w14:textId="77777777" w:rsidR="00397811" w:rsidRDefault="00397811" w:rsidP="00DB58D0">
      <w:pPr>
        <w:spacing w:after="0"/>
        <w:ind w:left="720" w:hanging="720"/>
        <w:rPr>
          <w:rFonts w:eastAsia="Cambria" w:cs="Times New Roman"/>
          <w:szCs w:val="22"/>
        </w:rPr>
      </w:pPr>
      <w:r w:rsidRPr="00160671">
        <w:rPr>
          <w:rFonts w:eastAsia="Cambria" w:cs="Times"/>
          <w:szCs w:val="26"/>
          <w:lang w:val="en-US"/>
        </w:rPr>
        <w:t>Ö</w:t>
      </w:r>
      <w:proofErr w:type="spellStart"/>
      <w:r w:rsidRPr="00160671">
        <w:rPr>
          <w:rFonts w:eastAsia="Cambria" w:cs="Times New Roman"/>
          <w:szCs w:val="22"/>
        </w:rPr>
        <w:t>zbilgin</w:t>
      </w:r>
      <w:proofErr w:type="spellEnd"/>
      <w:r w:rsidRPr="00160671">
        <w:rPr>
          <w:rFonts w:eastAsia="Cambria" w:cs="Times New Roman"/>
          <w:szCs w:val="22"/>
        </w:rPr>
        <w:t xml:space="preserve">, M. F., Beauregard, T. A., Bell, M. P., &amp; </w:t>
      </w:r>
      <w:proofErr w:type="spellStart"/>
      <w:r w:rsidRPr="00160671">
        <w:rPr>
          <w:rFonts w:eastAsia="Cambria" w:cs="Times New Roman"/>
          <w:szCs w:val="22"/>
        </w:rPr>
        <w:t>Tatli</w:t>
      </w:r>
      <w:proofErr w:type="spellEnd"/>
      <w:r w:rsidRPr="00160671">
        <w:rPr>
          <w:rFonts w:eastAsia="Cambria" w:cs="Times New Roman"/>
          <w:szCs w:val="22"/>
        </w:rPr>
        <w:t xml:space="preserve">, A. (2011). </w:t>
      </w:r>
      <w:r w:rsidRPr="00160671">
        <w:rPr>
          <w:rFonts w:eastAsia="Calibri" w:cs="Calibri"/>
          <w:szCs w:val="22"/>
        </w:rPr>
        <w:t>Work-life, diversity and intersectionality: A critical review and research agenda</w:t>
      </w:r>
      <w:r w:rsidRPr="00160671">
        <w:rPr>
          <w:rFonts w:eastAsia="Cambria" w:cs="Times New Roman"/>
          <w:szCs w:val="22"/>
        </w:rPr>
        <w:t xml:space="preserve">. </w:t>
      </w:r>
      <w:r w:rsidRPr="00160671">
        <w:rPr>
          <w:rFonts w:eastAsia="Cambria" w:cs="Times New Roman"/>
          <w:i/>
          <w:szCs w:val="22"/>
        </w:rPr>
        <w:t>International Journal of Management Reviews</w:t>
      </w:r>
      <w:r w:rsidRPr="00160671">
        <w:rPr>
          <w:rFonts w:eastAsia="Cambria" w:cs="Times New Roman"/>
          <w:iCs/>
          <w:szCs w:val="22"/>
        </w:rPr>
        <w:t xml:space="preserve">, </w:t>
      </w:r>
      <w:r w:rsidRPr="00160671">
        <w:rPr>
          <w:rFonts w:eastAsia="Cambria" w:cs="Times New Roman"/>
          <w:i/>
          <w:szCs w:val="22"/>
        </w:rPr>
        <w:t>13</w:t>
      </w:r>
      <w:r w:rsidRPr="00160671">
        <w:rPr>
          <w:rFonts w:eastAsia="Cambria" w:cs="Times New Roman"/>
          <w:iCs/>
          <w:szCs w:val="22"/>
        </w:rPr>
        <w:t>(2), 177-198</w:t>
      </w:r>
      <w:r w:rsidRPr="00160671">
        <w:rPr>
          <w:rFonts w:eastAsia="Cambria" w:cs="Times New Roman"/>
          <w:szCs w:val="22"/>
        </w:rPr>
        <w:t>.</w:t>
      </w:r>
    </w:p>
    <w:p w14:paraId="41FD0F70" w14:textId="77777777" w:rsidR="00690A30" w:rsidRDefault="00690A30" w:rsidP="00DB58D0">
      <w:pPr>
        <w:spacing w:after="0"/>
        <w:ind w:left="720" w:hanging="720"/>
        <w:rPr>
          <w:rFonts w:eastAsia="Cambria" w:cs="Times New Roman"/>
          <w:szCs w:val="22"/>
        </w:rPr>
      </w:pPr>
    </w:p>
    <w:p w14:paraId="24460545" w14:textId="77777777" w:rsidR="00690A30" w:rsidRDefault="00690A30" w:rsidP="00690A30">
      <w:pPr>
        <w:pStyle w:val="Body"/>
        <w:widowControl w:val="0"/>
        <w:ind w:left="720" w:hanging="720"/>
        <w:rPr>
          <w:rFonts w:ascii="Times New Roman" w:eastAsiaTheme="minorHAnsi" w:hAnsi="Times New Roman" w:cs="Arial"/>
          <w:color w:val="1A1A1A"/>
          <w:szCs w:val="26"/>
          <w:bdr w:val="none" w:sz="0" w:space="0" w:color="auto"/>
        </w:rPr>
      </w:pPr>
      <w:r w:rsidRPr="00F87FBC">
        <w:rPr>
          <w:rFonts w:ascii="Times New Roman" w:eastAsiaTheme="minorHAnsi" w:hAnsi="Times New Roman" w:cs="Arial"/>
          <w:color w:val="1A1A1A"/>
          <w:szCs w:val="26"/>
          <w:bdr w:val="none" w:sz="0" w:space="0" w:color="auto"/>
        </w:rPr>
        <w:t xml:space="preserve">Reddick, R. J., </w:t>
      </w:r>
      <w:proofErr w:type="spellStart"/>
      <w:r w:rsidRPr="00F87FBC">
        <w:rPr>
          <w:rFonts w:ascii="Times New Roman" w:eastAsiaTheme="minorHAnsi" w:hAnsi="Times New Roman" w:cs="Arial"/>
          <w:color w:val="1A1A1A"/>
          <w:szCs w:val="26"/>
          <w:bdr w:val="none" w:sz="0" w:space="0" w:color="auto"/>
        </w:rPr>
        <w:t>Rochlen</w:t>
      </w:r>
      <w:proofErr w:type="spellEnd"/>
      <w:r w:rsidRPr="00F87FBC">
        <w:rPr>
          <w:rFonts w:ascii="Times New Roman" w:eastAsiaTheme="minorHAnsi" w:hAnsi="Times New Roman" w:cs="Arial"/>
          <w:color w:val="1A1A1A"/>
          <w:szCs w:val="26"/>
          <w:bdr w:val="none" w:sz="0" w:space="0" w:color="auto"/>
        </w:rPr>
        <w:t xml:space="preserve">, A. B., Grasso, J. R., Reilly, E. D., &amp; Spikes, D. D. (2012). Academic fathers pursuing tenure: A qualitative study of work-family conflict, coping strategies, and departmental culture. </w:t>
      </w:r>
      <w:r w:rsidRPr="00F87FBC">
        <w:rPr>
          <w:rFonts w:ascii="Times New Roman" w:eastAsiaTheme="minorHAnsi" w:hAnsi="Times New Roman" w:cs="Arial"/>
          <w:i/>
          <w:iCs/>
          <w:color w:val="1A1A1A"/>
          <w:szCs w:val="26"/>
          <w:bdr w:val="none" w:sz="0" w:space="0" w:color="auto"/>
        </w:rPr>
        <w:t>Psychology of Men &amp; Masculinity</w:t>
      </w:r>
      <w:r w:rsidRPr="00F87FBC">
        <w:rPr>
          <w:rFonts w:ascii="Times New Roman" w:eastAsiaTheme="minorHAnsi" w:hAnsi="Times New Roman" w:cs="Arial"/>
          <w:color w:val="1A1A1A"/>
          <w:szCs w:val="26"/>
          <w:bdr w:val="none" w:sz="0" w:space="0" w:color="auto"/>
        </w:rPr>
        <w:t xml:space="preserve">, </w:t>
      </w:r>
      <w:r w:rsidRPr="00F87FBC">
        <w:rPr>
          <w:rFonts w:ascii="Times New Roman" w:eastAsiaTheme="minorHAnsi" w:hAnsi="Times New Roman" w:cs="Arial"/>
          <w:i/>
          <w:iCs/>
          <w:color w:val="1A1A1A"/>
          <w:szCs w:val="26"/>
          <w:bdr w:val="none" w:sz="0" w:space="0" w:color="auto"/>
        </w:rPr>
        <w:t>13</w:t>
      </w:r>
      <w:r w:rsidRPr="00F87FBC">
        <w:rPr>
          <w:rFonts w:ascii="Times New Roman" w:eastAsiaTheme="minorHAnsi" w:hAnsi="Times New Roman" w:cs="Arial"/>
          <w:color w:val="1A1A1A"/>
          <w:szCs w:val="26"/>
          <w:bdr w:val="none" w:sz="0" w:space="0" w:color="auto"/>
        </w:rPr>
        <w:t>(1), 1</w:t>
      </w:r>
      <w:r>
        <w:rPr>
          <w:rFonts w:ascii="Times New Roman" w:eastAsiaTheme="minorHAnsi" w:hAnsi="Times New Roman" w:cs="Arial"/>
          <w:color w:val="1A1A1A"/>
          <w:szCs w:val="26"/>
          <w:bdr w:val="none" w:sz="0" w:space="0" w:color="auto"/>
        </w:rPr>
        <w:t>-15</w:t>
      </w:r>
      <w:r w:rsidRPr="00F87FBC">
        <w:rPr>
          <w:rFonts w:ascii="Times New Roman" w:eastAsiaTheme="minorHAnsi" w:hAnsi="Times New Roman" w:cs="Arial"/>
          <w:color w:val="1A1A1A"/>
          <w:szCs w:val="26"/>
          <w:bdr w:val="none" w:sz="0" w:space="0" w:color="auto"/>
        </w:rPr>
        <w:t>.</w:t>
      </w:r>
    </w:p>
    <w:p w14:paraId="2D4500C8" w14:textId="77777777" w:rsidR="006C18BC" w:rsidRDefault="006C18BC" w:rsidP="00690A30">
      <w:pPr>
        <w:pStyle w:val="Body"/>
        <w:widowControl w:val="0"/>
        <w:ind w:left="720" w:hanging="720"/>
        <w:rPr>
          <w:rFonts w:ascii="Times New Roman" w:eastAsiaTheme="minorHAnsi" w:hAnsi="Times New Roman" w:cs="Arial"/>
          <w:color w:val="1A1A1A"/>
          <w:szCs w:val="26"/>
          <w:bdr w:val="none" w:sz="0" w:space="0" w:color="auto"/>
        </w:rPr>
      </w:pPr>
    </w:p>
    <w:p w14:paraId="4B3BD4E5" w14:textId="77777777" w:rsidR="006C18BC" w:rsidRDefault="006C18BC" w:rsidP="006C18BC">
      <w:pPr>
        <w:pStyle w:val="Body"/>
        <w:widowControl w:val="0"/>
        <w:ind w:left="720" w:hanging="720"/>
        <w:rPr>
          <w:rFonts w:ascii="Times New Roman"/>
        </w:rPr>
      </w:pPr>
      <w:r>
        <w:rPr>
          <w:rFonts w:ascii="Times New Roman"/>
        </w:rPr>
        <w:t xml:space="preserve">Rudman, L. A., &amp; </w:t>
      </w:r>
      <w:proofErr w:type="spellStart"/>
      <w:r>
        <w:rPr>
          <w:rFonts w:ascii="Times New Roman"/>
        </w:rPr>
        <w:t>Mescher</w:t>
      </w:r>
      <w:proofErr w:type="spellEnd"/>
      <w:r>
        <w:rPr>
          <w:rFonts w:ascii="Times New Roman"/>
        </w:rPr>
        <w:t xml:space="preserve">, K. (2013). Penalizing men who request a family leave: Is flexibility stigma a femininity stigma? </w:t>
      </w:r>
      <w:r>
        <w:rPr>
          <w:rFonts w:ascii="Times New Roman"/>
          <w:i/>
          <w:iCs/>
        </w:rPr>
        <w:t>Journal of Social Issues, 69</w:t>
      </w:r>
      <w:r>
        <w:rPr>
          <w:rFonts w:ascii="Times New Roman"/>
        </w:rPr>
        <w:t>(2), 322</w:t>
      </w:r>
      <w:r>
        <w:rPr>
          <w:rFonts w:hAnsi="Times New Roman"/>
        </w:rPr>
        <w:t>–</w:t>
      </w:r>
      <w:r>
        <w:rPr>
          <w:rFonts w:ascii="Times New Roman"/>
        </w:rPr>
        <w:t>340.</w:t>
      </w:r>
    </w:p>
    <w:p w14:paraId="51631FAB" w14:textId="77777777" w:rsidR="009A0651" w:rsidRDefault="009A0651" w:rsidP="00DB58D0">
      <w:pPr>
        <w:widowControl w:val="0"/>
        <w:autoSpaceDE w:val="0"/>
        <w:autoSpaceDN w:val="0"/>
        <w:adjustRightInd w:val="0"/>
        <w:spacing w:after="0"/>
      </w:pPr>
    </w:p>
    <w:p w14:paraId="62C2D217" w14:textId="77777777" w:rsidR="009A0651" w:rsidRPr="0006367A" w:rsidRDefault="009A0651" w:rsidP="00DB58D0">
      <w:pPr>
        <w:spacing w:after="0"/>
        <w:ind w:left="720" w:hanging="720"/>
        <w:jc w:val="both"/>
        <w:rPr>
          <w:rFonts w:cs="Times"/>
          <w:szCs w:val="32"/>
          <w:lang w:val="en-US"/>
        </w:rPr>
      </w:pPr>
      <w:proofErr w:type="spellStart"/>
      <w:r w:rsidRPr="0006367A">
        <w:rPr>
          <w:rFonts w:cs="Times"/>
          <w:szCs w:val="32"/>
          <w:lang w:val="en-US"/>
        </w:rPr>
        <w:t>Voydanoff</w:t>
      </w:r>
      <w:proofErr w:type="spellEnd"/>
      <w:r w:rsidRPr="0006367A">
        <w:rPr>
          <w:rFonts w:cs="Times"/>
          <w:szCs w:val="32"/>
          <w:lang w:val="en-US"/>
        </w:rPr>
        <w:t xml:space="preserve">, P. (2002). Linkages between the work-family interface and work, family, and individual outcomes: An integrative model. </w:t>
      </w:r>
      <w:r w:rsidRPr="0006367A">
        <w:rPr>
          <w:rFonts w:cs="Times"/>
          <w:i/>
          <w:szCs w:val="32"/>
          <w:lang w:val="en-US"/>
        </w:rPr>
        <w:t>Journal of Family Issues</w:t>
      </w:r>
      <w:r w:rsidRPr="0006367A">
        <w:rPr>
          <w:rFonts w:cs="Times"/>
          <w:szCs w:val="32"/>
          <w:lang w:val="en-US"/>
        </w:rPr>
        <w:t xml:space="preserve">, </w:t>
      </w:r>
      <w:r w:rsidRPr="0006367A">
        <w:rPr>
          <w:rFonts w:cs="Times"/>
          <w:i/>
          <w:szCs w:val="32"/>
          <w:lang w:val="en-US"/>
        </w:rPr>
        <w:t>23</w:t>
      </w:r>
      <w:r w:rsidRPr="0006367A">
        <w:rPr>
          <w:rFonts w:cs="Times"/>
          <w:szCs w:val="32"/>
          <w:lang w:val="en-US"/>
        </w:rPr>
        <w:t>, 138-164.</w:t>
      </w:r>
    </w:p>
    <w:p w14:paraId="67029691" w14:textId="77777777" w:rsidR="00575350" w:rsidRDefault="00575350" w:rsidP="00DB58D0">
      <w:pPr>
        <w:widowControl w:val="0"/>
        <w:autoSpaceDE w:val="0"/>
        <w:autoSpaceDN w:val="0"/>
        <w:adjustRightInd w:val="0"/>
        <w:spacing w:after="0"/>
      </w:pPr>
    </w:p>
    <w:sectPr w:rsidR="00575350" w:rsidSect="00077B98">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00002FF" w:usb1="4000ACFF" w:usb2="00000001"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TimesNewRomanPS">
    <w:altName w:val="Times New Roman"/>
    <w:panose1 w:val="00000000000000000000"/>
    <w:charset w:val="4D"/>
    <w:family w:val="roman"/>
    <w:notTrueType/>
    <w:pitch w:val="default"/>
    <w:sig w:usb0="00000003" w:usb1="00000000" w:usb2="00000000" w:usb3="00000000" w:csb0="00000001" w:csb1="00000000"/>
  </w:font>
  <w:font w:name="AdvTR">
    <w:altName w:val="Times New Roman"/>
    <w:panose1 w:val="00000000000000000000"/>
    <w:charset w:val="4D"/>
    <w:family w:val="roman"/>
    <w:notTrueType/>
    <w:pitch w:val="default"/>
    <w:sig w:usb0="00000003" w:usb1="00000000" w:usb2="00000000" w:usb3="00000000" w:csb0="00000001" w:csb1="00000000"/>
  </w:font>
  <w:font w:name="08서울남산체 M">
    <w:altName w:val="Times New Roman"/>
    <w:charset w:val="81"/>
    <w:family w:val="roman"/>
    <w:pitch w:val="variable"/>
    <w:sig w:usb0="00000000" w:usb1="39D7FCFB" w:usb2="00000010" w:usb3="00000000" w:csb0="00080001"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80F94"/>
    <w:multiLevelType w:val="multilevel"/>
    <w:tmpl w:val="C764E496"/>
    <w:lvl w:ilvl="0">
      <w:start w:val="4"/>
      <w:numFmt w:val="bullet"/>
      <w:lvlText w:val="-"/>
      <w:lvlJc w:val="left"/>
      <w:pPr>
        <w:ind w:left="720" w:hanging="360"/>
      </w:pPr>
      <w:rPr>
        <w:rFonts w:ascii="Times New Roman" w:eastAsiaTheme="minorHAnsi" w:hAnsi="Times New Roman" w:cs="Calibri"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nsid w:val="32936085"/>
    <w:multiLevelType w:val="hybridMultilevel"/>
    <w:tmpl w:val="251AB3AC"/>
    <w:lvl w:ilvl="0" w:tplc="81DC530A">
      <w:start w:val="4"/>
      <w:numFmt w:val="bullet"/>
      <w:lvlText w:val="-"/>
      <w:lvlJc w:val="left"/>
      <w:pPr>
        <w:ind w:left="720" w:hanging="360"/>
      </w:pPr>
      <w:rPr>
        <w:rFonts w:ascii="Times New Roman" w:eastAsiaTheme="minorHAnsi" w:hAnsi="Times New Roman"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42D605C"/>
    <w:multiLevelType w:val="hybridMultilevel"/>
    <w:tmpl w:val="DBD4F8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AE031BD"/>
    <w:multiLevelType w:val="hybridMultilevel"/>
    <w:tmpl w:val="C764E496"/>
    <w:lvl w:ilvl="0" w:tplc="81DC530A">
      <w:start w:val="4"/>
      <w:numFmt w:val="bullet"/>
      <w:lvlText w:val="-"/>
      <w:lvlJc w:val="left"/>
      <w:pPr>
        <w:ind w:left="720" w:hanging="360"/>
      </w:pPr>
      <w:rPr>
        <w:rFonts w:ascii="Times New Roman" w:eastAsiaTheme="minorHAnsi" w:hAnsi="Times New Roman"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embedSystemFonts/>
  <w:proofState w:spelling="clean" w:grammar="clean"/>
  <w:trackRevision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17C0"/>
    <w:rsid w:val="00006F44"/>
    <w:rsid w:val="000201F3"/>
    <w:rsid w:val="0003208B"/>
    <w:rsid w:val="00055EC2"/>
    <w:rsid w:val="00077B98"/>
    <w:rsid w:val="00096BFE"/>
    <w:rsid w:val="000B4F24"/>
    <w:rsid w:val="000C48AD"/>
    <w:rsid w:val="000D4B62"/>
    <w:rsid w:val="000E4EF9"/>
    <w:rsid w:val="000F26E9"/>
    <w:rsid w:val="00105216"/>
    <w:rsid w:val="00125798"/>
    <w:rsid w:val="00151165"/>
    <w:rsid w:val="00160671"/>
    <w:rsid w:val="0019007C"/>
    <w:rsid w:val="00194D2E"/>
    <w:rsid w:val="001A0600"/>
    <w:rsid w:val="001A37F6"/>
    <w:rsid w:val="001A79F9"/>
    <w:rsid w:val="001D0524"/>
    <w:rsid w:val="001E0A71"/>
    <w:rsid w:val="001E72E8"/>
    <w:rsid w:val="002144C5"/>
    <w:rsid w:val="0025033C"/>
    <w:rsid w:val="002A4D64"/>
    <w:rsid w:val="002B74F7"/>
    <w:rsid w:val="002D68A9"/>
    <w:rsid w:val="002D6AF0"/>
    <w:rsid w:val="002F2EED"/>
    <w:rsid w:val="00340F40"/>
    <w:rsid w:val="00347FEF"/>
    <w:rsid w:val="003764A8"/>
    <w:rsid w:val="003831D6"/>
    <w:rsid w:val="00390E08"/>
    <w:rsid w:val="00397811"/>
    <w:rsid w:val="003A17A6"/>
    <w:rsid w:val="003A5C68"/>
    <w:rsid w:val="003B6804"/>
    <w:rsid w:val="003C5287"/>
    <w:rsid w:val="003E16B4"/>
    <w:rsid w:val="003F70E9"/>
    <w:rsid w:val="00412C96"/>
    <w:rsid w:val="0042753D"/>
    <w:rsid w:val="004417C0"/>
    <w:rsid w:val="0045132A"/>
    <w:rsid w:val="00460BF3"/>
    <w:rsid w:val="00461359"/>
    <w:rsid w:val="004B1CEC"/>
    <w:rsid w:val="004D2508"/>
    <w:rsid w:val="004D39C7"/>
    <w:rsid w:val="005027BE"/>
    <w:rsid w:val="00524FE9"/>
    <w:rsid w:val="00544E9B"/>
    <w:rsid w:val="005458F7"/>
    <w:rsid w:val="00545E80"/>
    <w:rsid w:val="0055071D"/>
    <w:rsid w:val="005600BF"/>
    <w:rsid w:val="00575350"/>
    <w:rsid w:val="005D39EE"/>
    <w:rsid w:val="005F20D2"/>
    <w:rsid w:val="006016BB"/>
    <w:rsid w:val="00607D04"/>
    <w:rsid w:val="00627B2E"/>
    <w:rsid w:val="00654CAA"/>
    <w:rsid w:val="00690A30"/>
    <w:rsid w:val="00691A2F"/>
    <w:rsid w:val="00693185"/>
    <w:rsid w:val="006C18BC"/>
    <w:rsid w:val="006E31CD"/>
    <w:rsid w:val="007334C6"/>
    <w:rsid w:val="0074408F"/>
    <w:rsid w:val="007526E0"/>
    <w:rsid w:val="00780421"/>
    <w:rsid w:val="00781110"/>
    <w:rsid w:val="007A7FC5"/>
    <w:rsid w:val="007B2346"/>
    <w:rsid w:val="00802C4F"/>
    <w:rsid w:val="00826497"/>
    <w:rsid w:val="0082756E"/>
    <w:rsid w:val="00847871"/>
    <w:rsid w:val="00894986"/>
    <w:rsid w:val="008A06B3"/>
    <w:rsid w:val="008A288A"/>
    <w:rsid w:val="008A65A0"/>
    <w:rsid w:val="00926D3C"/>
    <w:rsid w:val="009424F9"/>
    <w:rsid w:val="009A0651"/>
    <w:rsid w:val="00A04A36"/>
    <w:rsid w:val="00A131DF"/>
    <w:rsid w:val="00A16A6C"/>
    <w:rsid w:val="00A30A8D"/>
    <w:rsid w:val="00A57AE8"/>
    <w:rsid w:val="00A85C96"/>
    <w:rsid w:val="00A9633D"/>
    <w:rsid w:val="00AA2251"/>
    <w:rsid w:val="00AB6C63"/>
    <w:rsid w:val="00AE697D"/>
    <w:rsid w:val="00AE6B86"/>
    <w:rsid w:val="00BB210D"/>
    <w:rsid w:val="00BB330A"/>
    <w:rsid w:val="00BB4FE5"/>
    <w:rsid w:val="00C2282F"/>
    <w:rsid w:val="00C2306C"/>
    <w:rsid w:val="00C31EF7"/>
    <w:rsid w:val="00C4711A"/>
    <w:rsid w:val="00C70174"/>
    <w:rsid w:val="00C71E9F"/>
    <w:rsid w:val="00CD5350"/>
    <w:rsid w:val="00CD5900"/>
    <w:rsid w:val="00CF5651"/>
    <w:rsid w:val="00D302BB"/>
    <w:rsid w:val="00D57DD8"/>
    <w:rsid w:val="00D742FB"/>
    <w:rsid w:val="00D9134B"/>
    <w:rsid w:val="00DA70DF"/>
    <w:rsid w:val="00DB58D0"/>
    <w:rsid w:val="00DD5206"/>
    <w:rsid w:val="00E14240"/>
    <w:rsid w:val="00E345B8"/>
    <w:rsid w:val="00E51F4D"/>
    <w:rsid w:val="00E57862"/>
    <w:rsid w:val="00E6644C"/>
    <w:rsid w:val="00EC2439"/>
    <w:rsid w:val="00EF5183"/>
    <w:rsid w:val="00F03CAA"/>
    <w:rsid w:val="00F6022E"/>
    <w:rsid w:val="00F91951"/>
    <w:rsid w:val="00FA5EFF"/>
    <w:rsid w:val="00FB161E"/>
  </w:rsids>
  <m:mathPr>
    <m:mathFont m:val="Cambria Math"/>
    <m:brkBin m:val="before"/>
    <m:brkBinSub m:val="--"/>
    <m:smallFrac/>
    <m:dispDef/>
    <m:lMargin m:val="0"/>
    <m:rMargin m:val="0"/>
    <m:defJc m:val="centerGroup"/>
    <m:wrapRight/>
    <m:intLim m:val="subSup"/>
    <m:naryLim m:val="subSup"/>
  </m:mathPr>
  <w:themeFontLang w:val="en-GB" w:eastAsia="ja-JP"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06D759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en-GB" w:eastAsia="en-US" w:bidi="ar-SA"/>
      </w:rPr>
    </w:rPrDefault>
    <w:pPrDefault>
      <w:pPr>
        <w:spacing w:after="200"/>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1B2898"/>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D57DD8"/>
    <w:pPr>
      <w:spacing w:after="120" w:line="480" w:lineRule="auto"/>
      <w:ind w:left="283"/>
    </w:pPr>
    <w:rPr>
      <w:rFonts w:eastAsia="Times New Roman" w:cs="Times New Roman"/>
    </w:rPr>
  </w:style>
  <w:style w:type="character" w:customStyle="1" w:styleId="BodyTextIndent2Char">
    <w:name w:val="Body Text Indent 2 Char"/>
    <w:basedOn w:val="DefaultParagraphFont"/>
    <w:link w:val="BodyTextIndent2"/>
    <w:rsid w:val="00D57DD8"/>
    <w:rPr>
      <w:rFonts w:ascii="Times New Roman" w:eastAsia="Times New Roman" w:hAnsi="Times New Roman" w:cs="Times New Roman"/>
      <w:sz w:val="24"/>
      <w:szCs w:val="24"/>
    </w:rPr>
  </w:style>
  <w:style w:type="paragraph" w:styleId="ListParagraph">
    <w:name w:val="List Paragraph"/>
    <w:basedOn w:val="Normal"/>
    <w:uiPriority w:val="34"/>
    <w:qFormat/>
    <w:rsid w:val="0025033C"/>
    <w:pPr>
      <w:ind w:left="720"/>
      <w:contextualSpacing/>
    </w:pPr>
  </w:style>
  <w:style w:type="paragraph" w:styleId="BalloonText">
    <w:name w:val="Balloon Text"/>
    <w:basedOn w:val="Normal"/>
    <w:link w:val="BalloonTextChar"/>
    <w:uiPriority w:val="99"/>
    <w:semiHidden/>
    <w:unhideWhenUsed/>
    <w:rsid w:val="00461359"/>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61359"/>
    <w:rPr>
      <w:rFonts w:ascii="Lucida Grande" w:hAnsi="Lucida Grande" w:cs="Lucida Grande"/>
      <w:sz w:val="18"/>
      <w:szCs w:val="18"/>
    </w:rPr>
  </w:style>
  <w:style w:type="table" w:styleId="TableGrid">
    <w:name w:val="Table Grid"/>
    <w:basedOn w:val="TableNormal"/>
    <w:uiPriority w:val="59"/>
    <w:rsid w:val="002A4D64"/>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rsid w:val="00690A30"/>
    <w:pPr>
      <w:pBdr>
        <w:top w:val="nil"/>
        <w:left w:val="nil"/>
        <w:bottom w:val="nil"/>
        <w:right w:val="nil"/>
        <w:between w:val="nil"/>
        <w:bar w:val="nil"/>
      </w:pBdr>
      <w:spacing w:after="0"/>
    </w:pPr>
    <w:rPr>
      <w:rFonts w:ascii="Cambria" w:eastAsia="Cambria" w:hAnsi="Cambria" w:cs="Cambria"/>
      <w:color w:val="000000"/>
      <w:sz w:val="24"/>
      <w:szCs w:val="24"/>
      <w:u w:color="000000"/>
      <w:bdr w:val="nil"/>
      <w:lang w:val="en-US"/>
    </w:rPr>
  </w:style>
  <w:style w:type="paragraph" w:styleId="NormalWeb">
    <w:name w:val="Normal (Web)"/>
    <w:basedOn w:val="Normal"/>
    <w:uiPriority w:val="99"/>
    <w:rsid w:val="0042753D"/>
    <w:pPr>
      <w:spacing w:beforeLines="1" w:afterLines="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32560">
      <w:bodyDiv w:val="1"/>
      <w:marLeft w:val="0"/>
      <w:marRight w:val="0"/>
      <w:marTop w:val="0"/>
      <w:marBottom w:val="0"/>
      <w:divBdr>
        <w:top w:val="none" w:sz="0" w:space="0" w:color="auto"/>
        <w:left w:val="none" w:sz="0" w:space="0" w:color="auto"/>
        <w:bottom w:val="none" w:sz="0" w:space="0" w:color="auto"/>
        <w:right w:val="none" w:sz="0" w:space="0" w:color="auto"/>
      </w:divBdr>
      <w:divsChild>
        <w:div w:id="308558865">
          <w:marLeft w:val="0"/>
          <w:marRight w:val="0"/>
          <w:marTop w:val="0"/>
          <w:marBottom w:val="0"/>
          <w:divBdr>
            <w:top w:val="none" w:sz="0" w:space="0" w:color="auto"/>
            <w:left w:val="none" w:sz="0" w:space="0" w:color="auto"/>
            <w:bottom w:val="none" w:sz="0" w:space="0" w:color="auto"/>
            <w:right w:val="none" w:sz="0" w:space="0" w:color="auto"/>
          </w:divBdr>
          <w:divsChild>
            <w:div w:id="2042243309">
              <w:marLeft w:val="0"/>
              <w:marRight w:val="0"/>
              <w:marTop w:val="0"/>
              <w:marBottom w:val="0"/>
              <w:divBdr>
                <w:top w:val="none" w:sz="0" w:space="0" w:color="auto"/>
                <w:left w:val="none" w:sz="0" w:space="0" w:color="auto"/>
                <w:bottom w:val="none" w:sz="0" w:space="0" w:color="auto"/>
                <w:right w:val="none" w:sz="0" w:space="0" w:color="auto"/>
              </w:divBdr>
              <w:divsChild>
                <w:div w:id="500387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149208">
      <w:bodyDiv w:val="1"/>
      <w:marLeft w:val="0"/>
      <w:marRight w:val="0"/>
      <w:marTop w:val="0"/>
      <w:marBottom w:val="0"/>
      <w:divBdr>
        <w:top w:val="none" w:sz="0" w:space="0" w:color="auto"/>
        <w:left w:val="none" w:sz="0" w:space="0" w:color="auto"/>
        <w:bottom w:val="none" w:sz="0" w:space="0" w:color="auto"/>
        <w:right w:val="none" w:sz="0" w:space="0" w:color="auto"/>
      </w:divBdr>
      <w:divsChild>
        <w:div w:id="1602683152">
          <w:marLeft w:val="0"/>
          <w:marRight w:val="0"/>
          <w:marTop w:val="0"/>
          <w:marBottom w:val="0"/>
          <w:divBdr>
            <w:top w:val="none" w:sz="0" w:space="0" w:color="auto"/>
            <w:left w:val="none" w:sz="0" w:space="0" w:color="auto"/>
            <w:bottom w:val="none" w:sz="0" w:space="0" w:color="auto"/>
            <w:right w:val="none" w:sz="0" w:space="0" w:color="auto"/>
          </w:divBdr>
          <w:divsChild>
            <w:div w:id="863445761">
              <w:marLeft w:val="0"/>
              <w:marRight w:val="0"/>
              <w:marTop w:val="0"/>
              <w:marBottom w:val="0"/>
              <w:divBdr>
                <w:top w:val="none" w:sz="0" w:space="0" w:color="auto"/>
                <w:left w:val="none" w:sz="0" w:space="0" w:color="auto"/>
                <w:bottom w:val="none" w:sz="0" w:space="0" w:color="auto"/>
                <w:right w:val="none" w:sz="0" w:space="0" w:color="auto"/>
              </w:divBdr>
              <w:divsChild>
                <w:div w:id="30088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6281773">
      <w:bodyDiv w:val="1"/>
      <w:marLeft w:val="0"/>
      <w:marRight w:val="0"/>
      <w:marTop w:val="0"/>
      <w:marBottom w:val="0"/>
      <w:divBdr>
        <w:top w:val="none" w:sz="0" w:space="0" w:color="auto"/>
        <w:left w:val="none" w:sz="0" w:space="0" w:color="auto"/>
        <w:bottom w:val="none" w:sz="0" w:space="0" w:color="auto"/>
        <w:right w:val="none" w:sz="0" w:space="0" w:color="auto"/>
      </w:divBdr>
      <w:divsChild>
        <w:div w:id="1473209240">
          <w:marLeft w:val="0"/>
          <w:marRight w:val="0"/>
          <w:marTop w:val="0"/>
          <w:marBottom w:val="0"/>
          <w:divBdr>
            <w:top w:val="none" w:sz="0" w:space="0" w:color="auto"/>
            <w:left w:val="none" w:sz="0" w:space="0" w:color="auto"/>
            <w:bottom w:val="none" w:sz="0" w:space="0" w:color="auto"/>
            <w:right w:val="none" w:sz="0" w:space="0" w:color="auto"/>
          </w:divBdr>
          <w:divsChild>
            <w:div w:id="1746686944">
              <w:marLeft w:val="0"/>
              <w:marRight w:val="0"/>
              <w:marTop w:val="0"/>
              <w:marBottom w:val="0"/>
              <w:divBdr>
                <w:top w:val="none" w:sz="0" w:space="0" w:color="auto"/>
                <w:left w:val="none" w:sz="0" w:space="0" w:color="auto"/>
                <w:bottom w:val="none" w:sz="0" w:space="0" w:color="auto"/>
                <w:right w:val="none" w:sz="0" w:space="0" w:color="auto"/>
              </w:divBdr>
              <w:divsChild>
                <w:div w:id="1521360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1103</Words>
  <Characters>6290</Characters>
  <Application>Microsoft Macintosh Word</Application>
  <DocSecurity>0</DocSecurity>
  <Lines>52</Lines>
  <Paragraphs>14</Paragraphs>
  <ScaleCrop>false</ScaleCrop>
  <Company>Dalhousie University</Company>
  <LinksUpToDate>false</LinksUpToDate>
  <CharactersWithSpaces>7379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 Beauregard</dc:creator>
  <cp:keywords/>
  <cp:lastModifiedBy>Joana Vassilopoulou Vassilopoulou</cp:lastModifiedBy>
  <cp:revision>2</cp:revision>
  <dcterms:created xsi:type="dcterms:W3CDTF">2017-02-13T09:57:00Z</dcterms:created>
  <dcterms:modified xsi:type="dcterms:W3CDTF">2017-02-13T09:57:00Z</dcterms:modified>
</cp:coreProperties>
</file>